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12477" w14:textId="77777777" w:rsidR="00E96B2B" w:rsidRPr="00F566BF" w:rsidRDefault="00E96B2B" w:rsidP="00E96B2B">
      <w:pPr>
        <w:pStyle w:val="aa"/>
        <w:spacing w:after="0"/>
        <w:ind w:right="-7" w:firstLine="567"/>
        <w:jc w:val="right"/>
        <w:rPr>
          <w:rFonts w:ascii="GHEA Grapalat" w:hAnsi="GHEA Grapalat" w:cs="Sylfaen"/>
          <w:i/>
          <w:u w:val="single"/>
          <w:lang w:val="af-ZA" w:eastAsia="ru-RU"/>
        </w:rPr>
      </w:pPr>
    </w:p>
    <w:p w14:paraId="0C50AB8C" w14:textId="77777777" w:rsidR="00E96B2B" w:rsidRPr="00F566BF" w:rsidRDefault="00E96B2B" w:rsidP="00E96B2B">
      <w:pPr>
        <w:pStyle w:val="a3"/>
        <w:spacing w:line="240" w:lineRule="auto"/>
        <w:jc w:val="center"/>
        <w:rPr>
          <w:rFonts w:ascii="GHEA Grapalat" w:hAnsi="GHEA Grapalat"/>
          <w:i w:val="0"/>
          <w:lang w:val="af-ZA"/>
        </w:rPr>
      </w:pPr>
    </w:p>
    <w:p w14:paraId="0DD1C3D3"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3521E57" w14:textId="77777777" w:rsidR="00E96B2B" w:rsidRPr="00F566BF" w:rsidRDefault="00E96B2B" w:rsidP="00E96B2B">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4062BB49" w14:textId="77777777" w:rsidR="00E96B2B" w:rsidRPr="00F566BF" w:rsidRDefault="00E96B2B" w:rsidP="00E96B2B">
      <w:pPr>
        <w:pStyle w:val="a3"/>
        <w:spacing w:line="240" w:lineRule="auto"/>
        <w:jc w:val="center"/>
        <w:rPr>
          <w:rFonts w:ascii="GHEA Grapalat" w:hAnsi="GHEA Grapalat"/>
          <w:i w:val="0"/>
          <w:lang w:val="af-ZA"/>
        </w:rPr>
      </w:pPr>
    </w:p>
    <w:p w14:paraId="26B7A488"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E2FB40B" w14:textId="19DE45B9"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af-ZA"/>
        </w:rPr>
        <w:t>22</w:t>
      </w:r>
      <w:r w:rsidRPr="00F566BF">
        <w:rPr>
          <w:rFonts w:ascii="GHEA Grapalat" w:hAnsi="GHEA Grapalat"/>
          <w:i w:val="0"/>
          <w:lang w:val="af-ZA"/>
        </w:rPr>
        <w:t xml:space="preserve"> </w:t>
      </w:r>
      <w:r w:rsidRPr="007118F5">
        <w:rPr>
          <w:rFonts w:ascii="GHEA Grapalat" w:hAnsi="GHEA Grapalat"/>
          <w:i w:val="0"/>
          <w:lang w:val="af-ZA"/>
        </w:rPr>
        <w:t xml:space="preserve">թվականի </w:t>
      </w:r>
      <w:r w:rsidR="007E1A25" w:rsidRPr="007118F5">
        <w:rPr>
          <w:rFonts w:ascii="GHEA Grapalat" w:hAnsi="GHEA Grapalat"/>
          <w:i w:val="0"/>
          <w:lang w:val="hy-AM"/>
        </w:rPr>
        <w:t>օգոստոս</w:t>
      </w:r>
      <w:r w:rsidR="00372F1F" w:rsidRPr="007118F5">
        <w:rPr>
          <w:rFonts w:ascii="GHEA Grapalat" w:hAnsi="GHEA Grapalat"/>
          <w:i w:val="0"/>
          <w:lang w:val="af-ZA"/>
        </w:rPr>
        <w:t xml:space="preserve">ի </w:t>
      </w:r>
      <w:r w:rsidR="00981A98" w:rsidRPr="007118F5">
        <w:rPr>
          <w:rFonts w:ascii="GHEA Grapalat" w:hAnsi="GHEA Grapalat"/>
          <w:i w:val="0"/>
          <w:lang w:val="hy-AM"/>
        </w:rPr>
        <w:t xml:space="preserve">22 </w:t>
      </w:r>
      <w:r w:rsidRPr="007118F5">
        <w:rPr>
          <w:rFonts w:ascii="GHEA Grapalat" w:hAnsi="GHEA Grapalat"/>
          <w:i w:val="0"/>
          <w:lang w:val="af-ZA"/>
        </w:rPr>
        <w:t>թիվ</w:t>
      </w:r>
      <w:r>
        <w:rPr>
          <w:rFonts w:ascii="GHEA Grapalat" w:hAnsi="GHEA Grapalat"/>
          <w:i w:val="0"/>
          <w:lang w:val="af-ZA"/>
        </w:rPr>
        <w:t xml:space="preserve"> 1</w:t>
      </w:r>
      <w:r w:rsidRPr="00F566BF">
        <w:rPr>
          <w:rFonts w:ascii="GHEA Grapalat" w:hAnsi="GHEA Grapalat"/>
          <w:i w:val="0"/>
          <w:lang w:val="af-ZA"/>
        </w:rPr>
        <w:t xml:space="preserve"> որոշմամբ </w:t>
      </w:r>
    </w:p>
    <w:p w14:paraId="371B0481" w14:textId="77777777" w:rsidR="00E96B2B" w:rsidRPr="00F566BF" w:rsidRDefault="00E96B2B" w:rsidP="00E96B2B">
      <w:pPr>
        <w:pStyle w:val="a3"/>
        <w:spacing w:line="240" w:lineRule="auto"/>
        <w:jc w:val="center"/>
        <w:rPr>
          <w:rFonts w:ascii="GHEA Grapalat" w:hAnsi="GHEA Grapalat"/>
          <w:i w:val="0"/>
          <w:lang w:val="af-ZA"/>
        </w:rPr>
      </w:pPr>
    </w:p>
    <w:p w14:paraId="2288A21B" w14:textId="2B7D09B8"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00981A98">
        <w:rPr>
          <w:rFonts w:ascii="GHEA Grapalat" w:hAnsi="GHEA Grapalat"/>
          <w:b/>
          <w:i w:val="0"/>
          <w:lang w:val="hy-AM"/>
        </w:rPr>
        <w:t>ՔԲԿ</w:t>
      </w:r>
      <w:r w:rsidR="00981A98">
        <w:rPr>
          <w:rFonts w:ascii="GHEA Grapalat" w:hAnsi="GHEA Grapalat"/>
          <w:b/>
          <w:i w:val="0"/>
          <w:lang w:val="af-ZA"/>
        </w:rPr>
        <w:t>-ԳՀԱՇՁԲ</w:t>
      </w:r>
      <w:r w:rsidR="007E1A25">
        <w:rPr>
          <w:rFonts w:ascii="GHEA Grapalat" w:hAnsi="GHEA Grapalat"/>
          <w:b/>
          <w:i w:val="0"/>
          <w:lang w:val="af-ZA"/>
        </w:rPr>
        <w:t>-22/</w:t>
      </w:r>
      <w:r w:rsidR="00981A98">
        <w:rPr>
          <w:rFonts w:ascii="GHEA Grapalat" w:hAnsi="GHEA Grapalat"/>
          <w:b/>
          <w:i w:val="0"/>
          <w:lang w:val="hy-AM"/>
        </w:rPr>
        <w:t>22</w:t>
      </w:r>
      <w:r w:rsidRPr="00F566BF">
        <w:rPr>
          <w:rFonts w:ascii="GHEA Grapalat" w:hAnsi="GHEA Grapalat"/>
          <w:i w:val="0"/>
          <w:u w:val="single"/>
          <w:lang w:val="af-ZA"/>
        </w:rPr>
        <w:t xml:space="preserve">        </w:t>
      </w:r>
    </w:p>
    <w:p w14:paraId="6EBFA618" w14:textId="77777777" w:rsidR="00E96B2B" w:rsidRPr="00F566BF" w:rsidRDefault="00E96B2B" w:rsidP="00E96B2B">
      <w:pPr>
        <w:pStyle w:val="a3"/>
        <w:spacing w:line="240" w:lineRule="auto"/>
        <w:rPr>
          <w:rFonts w:ascii="GHEA Grapalat" w:hAnsi="GHEA Grapalat"/>
          <w:i w:val="0"/>
          <w:lang w:val="af-ZA"/>
        </w:rPr>
      </w:pPr>
    </w:p>
    <w:p w14:paraId="4953E114" w14:textId="4BAE06CF" w:rsidR="00E96B2B" w:rsidRPr="00F566BF" w:rsidRDefault="00E96B2B" w:rsidP="00E96B2B">
      <w:pPr>
        <w:pStyle w:val="a3"/>
        <w:spacing w:line="240" w:lineRule="auto"/>
        <w:ind w:firstLine="709"/>
        <w:rPr>
          <w:rFonts w:ascii="GHEA Grapalat" w:hAnsi="GHEA Grapalat"/>
          <w:i w:val="0"/>
          <w:lang w:val="af-ZA"/>
        </w:rPr>
      </w:pPr>
      <w:r>
        <w:rPr>
          <w:rFonts w:ascii="GHEA Grapalat" w:hAnsi="GHEA Grapalat"/>
          <w:i w:val="0"/>
          <w:lang w:val="af-ZA"/>
        </w:rPr>
        <w:t xml:space="preserve">Պատվիրատուն՝ </w:t>
      </w:r>
      <w:r w:rsidR="00EB32BE">
        <w:rPr>
          <w:rFonts w:ascii="GHEA Grapalat" w:hAnsi="GHEA Grapalat"/>
          <w:i w:val="0"/>
          <w:lang w:val="hy-AM"/>
        </w:rPr>
        <w:t xml:space="preserve">«Քրեակատարողական բժշկության կենտրոն» ՊՈԱԿ-ն </w:t>
      </w:r>
      <w:r>
        <w:rPr>
          <w:rFonts w:ascii="GHEA Grapalat" w:hAnsi="GHEA Grapalat"/>
          <w:i w:val="0"/>
          <w:lang w:val="af-ZA"/>
        </w:rPr>
        <w:t xml:space="preserve">, որը գտնվում է </w:t>
      </w:r>
      <w:r w:rsidRPr="00FD6452">
        <w:rPr>
          <w:rFonts w:ascii="GHEA Grapalat" w:hAnsi="GHEA Grapalat"/>
          <w:i w:val="0"/>
          <w:lang w:val="af-ZA"/>
        </w:rPr>
        <w:t xml:space="preserve">ՀՀ ք. Երևան, </w:t>
      </w:r>
      <w:r w:rsidR="00EB32BE">
        <w:rPr>
          <w:rFonts w:ascii="GHEA Grapalat" w:hAnsi="GHEA Grapalat"/>
          <w:i w:val="0"/>
          <w:lang w:val="hy-AM"/>
        </w:rPr>
        <w:t>Կոմիտաս 54 Բ հասցեում</w:t>
      </w:r>
      <w:r>
        <w:rPr>
          <w:rFonts w:ascii="GHEA Grapalat" w:hAnsi="GHEA Grapalat"/>
          <w:i w:val="0"/>
          <w:lang w:val="af-ZA"/>
        </w:rPr>
        <w:t>, հայտարարում է գնանշման հարցում</w:t>
      </w:r>
      <w:r w:rsidRPr="00F566BF">
        <w:rPr>
          <w:rFonts w:ascii="GHEA Grapalat" w:hAnsi="GHEA Grapalat"/>
          <w:i w:val="0"/>
          <w:lang w:val="af-ZA"/>
        </w:rPr>
        <w:t>, որն իրականացվում է մեկ փուլով</w:t>
      </w:r>
      <w:r w:rsidR="00EB32BE">
        <w:rPr>
          <w:rFonts w:ascii="GHEA Grapalat" w:hAnsi="GHEA Grapalat"/>
          <w:i w:val="0"/>
          <w:lang w:val="hy-AM"/>
        </w:rPr>
        <w:t>:</w:t>
      </w:r>
      <w:r w:rsidRPr="00F566BF">
        <w:rPr>
          <w:rFonts w:ascii="GHEA Grapalat" w:hAnsi="GHEA Grapalat"/>
          <w:i w:val="0"/>
          <w:lang w:val="af-ZA"/>
        </w:rPr>
        <w:t xml:space="preserve"> միջոցով:</w:t>
      </w:r>
    </w:p>
    <w:p w14:paraId="31EE8792" w14:textId="12004BA4" w:rsidR="00E96B2B" w:rsidRDefault="00E96B2B" w:rsidP="00E96B2B">
      <w:pPr>
        <w:pStyle w:val="a3"/>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007118F5">
        <w:rPr>
          <w:rFonts w:ascii="GHEA Grapalat" w:hAnsi="GHEA Grapalat"/>
          <w:i w:val="0"/>
          <w:lang w:val="hy-AM"/>
        </w:rPr>
        <w:t>«Քրեակատարողական բժշկության կենտրոն» ՊՈԱԿ-</w:t>
      </w:r>
      <w:r w:rsidR="00A84E3F">
        <w:rPr>
          <w:rFonts w:ascii="GHEA Grapalat" w:hAnsi="GHEA Grapalat" w:cs="Sylfaen"/>
          <w:lang w:val="hy-AM"/>
        </w:rPr>
        <w:t>ի ընթացիկ նորոգման աշխատանքների</w:t>
      </w:r>
      <w:r w:rsidRPr="00F566BF">
        <w:rPr>
          <w:rFonts w:ascii="GHEA Grapalat" w:hAnsi="GHEA Grapalat"/>
          <w:i w:val="0"/>
          <w:lang w:val="af-ZA"/>
        </w:rPr>
        <w:t xml:space="preserve">   մատուցման պայմանագիր (այսուհետ` </w:t>
      </w:r>
      <w:r>
        <w:rPr>
          <w:rFonts w:ascii="GHEA Grapalat" w:hAnsi="GHEA Grapalat"/>
          <w:i w:val="0"/>
          <w:lang w:val="af-ZA"/>
        </w:rPr>
        <w:t>պ</w:t>
      </w:r>
      <w:r w:rsidRPr="00F566BF">
        <w:rPr>
          <w:rFonts w:ascii="GHEA Grapalat" w:hAnsi="GHEA Grapalat"/>
          <w:i w:val="0"/>
          <w:lang w:val="af-ZA"/>
        </w:rPr>
        <w:t xml:space="preserve">այմանագիր)։ </w:t>
      </w:r>
    </w:p>
    <w:p w14:paraId="158B5FCE" w14:textId="77777777" w:rsidR="00EB32BE" w:rsidRPr="00F566BF" w:rsidRDefault="00E96B2B" w:rsidP="00EB32BE">
      <w:pPr>
        <w:pStyle w:val="a3"/>
        <w:spacing w:line="240" w:lineRule="auto"/>
        <w:ind w:firstLine="0"/>
        <w:rPr>
          <w:rFonts w:ascii="GHEA Grapalat" w:hAnsi="GHEA Grapalat"/>
          <w:i w:val="0"/>
          <w:lang w:val="af-ZA"/>
        </w:rPr>
      </w:pPr>
      <w:r w:rsidRPr="00F566BF">
        <w:rPr>
          <w:rFonts w:ascii="GHEA Grapalat" w:hAnsi="GHEA Grapalat"/>
          <w:i w:val="0"/>
          <w:lang w:val="af-ZA"/>
        </w:rPr>
        <w:tab/>
      </w:r>
      <w:r w:rsidR="00EB32BE" w:rsidRPr="001F6EFB">
        <w:rPr>
          <w:rFonts w:ascii="GHEA Grapalat" w:hAnsi="GHEA Grapalat"/>
          <w:i w:val="0"/>
          <w:color w:val="000000" w:themeColor="text1"/>
          <w:lang w:val="af-ZA"/>
        </w:rPr>
        <w:t xml:space="preserve">«Գնումների մասին» ՀՀ օրենքի 7-րդ </w:t>
      </w:r>
      <w:r w:rsidR="00EB32BE" w:rsidRPr="00F566BF">
        <w:rPr>
          <w:rFonts w:ascii="GHEA Grapalat" w:hAnsi="GHEA Grapalat"/>
          <w:i w:val="0"/>
          <w:lang w:val="af-ZA"/>
        </w:rPr>
        <w:t>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EE73216" w14:textId="77777777" w:rsidR="00EB32BE" w:rsidRPr="00F566BF" w:rsidRDefault="00EB32BE" w:rsidP="00EB32BE">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793E13"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44F2EB4"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BF7407" w14:textId="77777777" w:rsidR="00EB32BE"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ք. </w:t>
      </w:r>
      <w:r>
        <w:rPr>
          <w:rFonts w:ascii="GHEA Grapalat" w:hAnsi="GHEA Grapalat"/>
          <w:i w:val="0"/>
          <w:lang w:val="hy-AM" w:eastAsia="ru-RU"/>
        </w:rPr>
        <w:t xml:space="preserve">Երևան, Կոմիտաս 54 Բ հասցե </w:t>
      </w:r>
      <w:r w:rsidRPr="00F566BF">
        <w:rPr>
          <w:rFonts w:ascii="GHEA Grapalat" w:hAnsi="GHEA Grapalat"/>
          <w:i w:val="0"/>
          <w:lang w:val="af-ZA"/>
        </w:rPr>
        <w:t xml:space="preserve">մինչև սույն հայտարարության հրապարակման օրվանից </w:t>
      </w:r>
      <w:r w:rsidRPr="00BD071C">
        <w:rPr>
          <w:rFonts w:ascii="GHEA Grapalat" w:hAnsi="GHEA Grapalat"/>
          <w:i w:val="0"/>
          <w:color w:val="000000" w:themeColor="text1"/>
          <w:lang w:val="af-ZA"/>
        </w:rPr>
        <w:t xml:space="preserve">հաշված </w:t>
      </w:r>
      <w:r w:rsidRPr="00BD071C">
        <w:rPr>
          <w:rFonts w:ascii="GHEA Grapalat" w:hAnsi="GHEA Grapalat"/>
          <w:i w:val="0"/>
          <w:color w:val="000000" w:themeColor="text1"/>
          <w:lang w:val="hy-AM"/>
        </w:rPr>
        <w:t>7</w:t>
      </w:r>
      <w:r w:rsidRPr="00BD071C">
        <w:rPr>
          <w:rFonts w:ascii="GHEA Grapalat" w:hAnsi="GHEA Grapalat"/>
          <w:i w:val="0"/>
          <w:color w:val="000000" w:themeColor="text1"/>
          <w:lang w:val="af-ZA"/>
        </w:rPr>
        <w:t xml:space="preserve">-րդ օրվա ժամը </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u w:val="single"/>
          <w:lang w:val="hy-AM"/>
        </w:rPr>
        <w:t>11։00</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lang w:val="af-ZA"/>
        </w:rPr>
        <w:t>-</w:t>
      </w:r>
      <w:r w:rsidRPr="00F566BF">
        <w:rPr>
          <w:rFonts w:ascii="GHEA Grapalat" w:hAnsi="GHEA Grapalat"/>
          <w:i w:val="0"/>
          <w:lang w:val="af-ZA"/>
        </w:rPr>
        <w:t xml:space="preserve">ը: </w:t>
      </w:r>
    </w:p>
    <w:p w14:paraId="17D2F2B5"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Հայտերը, հայերենից բացի, կարող են ներկայացվել նաև անգլերեն կամ ռուսերեն: </w:t>
      </w:r>
    </w:p>
    <w:p w14:paraId="12B5CC25" w14:textId="510ADE3F" w:rsidR="00EB32BE" w:rsidRPr="00B70956" w:rsidRDefault="00EB32BE" w:rsidP="00EB32BE">
      <w:pPr>
        <w:pStyle w:val="a3"/>
        <w:spacing w:line="240" w:lineRule="auto"/>
        <w:ind w:firstLine="708"/>
        <w:rPr>
          <w:rFonts w:ascii="GHEA Grapalat" w:hAnsi="GHEA Grapalat"/>
          <w:i w:val="0"/>
          <w:color w:val="000000" w:themeColor="text1"/>
          <w:lang w:val="af-ZA"/>
        </w:rPr>
      </w:pPr>
      <w:r w:rsidRPr="00F566BF">
        <w:rPr>
          <w:rFonts w:ascii="GHEA Grapalat" w:hAnsi="GHEA Grapalat"/>
          <w:i w:val="0"/>
          <w:lang w:val="af-ZA"/>
        </w:rPr>
        <w:t xml:space="preserve">Հայտերի բացումը </w:t>
      </w:r>
      <w:r w:rsidRPr="00B70956">
        <w:rPr>
          <w:rFonts w:ascii="GHEA Grapalat" w:hAnsi="GHEA Grapalat"/>
          <w:i w:val="0"/>
          <w:lang w:val="af-ZA"/>
        </w:rPr>
        <w:t xml:space="preserve">տեղի կունենա </w:t>
      </w:r>
      <w:r w:rsidRPr="00B70956">
        <w:rPr>
          <w:rFonts w:ascii="GHEA Grapalat" w:hAnsi="GHEA Grapalat"/>
          <w:i w:val="0"/>
          <w:lang w:val="af-ZA" w:eastAsia="ru-RU"/>
        </w:rPr>
        <w:t xml:space="preserve">ք. </w:t>
      </w:r>
      <w:r w:rsidRPr="00B70956">
        <w:rPr>
          <w:rFonts w:ascii="GHEA Grapalat" w:hAnsi="GHEA Grapalat"/>
          <w:i w:val="0"/>
          <w:lang w:val="hy-AM" w:eastAsia="ru-RU"/>
        </w:rPr>
        <w:t>Երևան, Կոմիտաս 54 Բ հասցեում 2022 թ. «օգոստոսի» «</w:t>
      </w:r>
      <w:r w:rsidR="007118F5">
        <w:rPr>
          <w:rFonts w:ascii="GHEA Grapalat" w:hAnsi="GHEA Grapalat"/>
          <w:i w:val="0"/>
          <w:lang w:val="hy-AM" w:eastAsia="ru-RU"/>
        </w:rPr>
        <w:t>29</w:t>
      </w:r>
      <w:r w:rsidRPr="00B70956">
        <w:rPr>
          <w:rFonts w:ascii="GHEA Grapalat" w:hAnsi="GHEA Grapalat"/>
          <w:i w:val="0"/>
          <w:lang w:val="hy-AM" w:eastAsia="ru-RU"/>
        </w:rPr>
        <w:t>» «</w:t>
      </w:r>
      <w:r w:rsidRPr="00B70956">
        <w:rPr>
          <w:rFonts w:ascii="GHEA Grapalat" w:hAnsi="GHEA Grapalat"/>
          <w:i w:val="0"/>
          <w:color w:val="000000" w:themeColor="text1"/>
          <w:lang w:val="af-ZA"/>
        </w:rPr>
        <w:t xml:space="preserve">ժամը </w:t>
      </w:r>
      <w:r w:rsidRPr="00B70956">
        <w:rPr>
          <w:rFonts w:ascii="GHEA Grapalat" w:hAnsi="GHEA Grapalat"/>
          <w:i w:val="0"/>
          <w:color w:val="000000" w:themeColor="text1"/>
          <w:lang w:val="hy-AM"/>
        </w:rPr>
        <w:t>11։00</w:t>
      </w:r>
      <w:r w:rsidRPr="00B70956">
        <w:rPr>
          <w:rFonts w:ascii="GHEA Grapalat" w:hAnsi="GHEA Grapalat"/>
          <w:i w:val="0"/>
          <w:color w:val="000000" w:themeColor="text1"/>
          <w:lang w:val="af-ZA"/>
        </w:rPr>
        <w:t xml:space="preserve">-ին։ </w:t>
      </w:r>
    </w:p>
    <w:p w14:paraId="6365585E" w14:textId="77777777" w:rsidR="00EB32BE" w:rsidRPr="004B72E3" w:rsidRDefault="00EB32BE" w:rsidP="00EB32BE">
      <w:pPr>
        <w:pStyle w:val="a3"/>
        <w:spacing w:line="240" w:lineRule="auto"/>
        <w:rPr>
          <w:rFonts w:ascii="GHEA Grapalat" w:hAnsi="GHEA Grapalat"/>
          <w:i w:val="0"/>
          <w:lang w:val="hy-AM"/>
        </w:rPr>
      </w:pPr>
      <w:r w:rsidRPr="00B70956">
        <w:rPr>
          <w:rFonts w:ascii="GHEA Grapalat" w:hAnsi="GHEA Grapalat"/>
          <w:i w:val="0"/>
          <w:lang w:val="af-ZA"/>
        </w:rPr>
        <w:t>Սույն ընթացակարգի վերաբերյալ բողոք</w:t>
      </w:r>
      <w:r w:rsidRPr="00B70956">
        <w:rPr>
          <w:rFonts w:ascii="GHEA Grapalat" w:hAnsi="GHEA Grapalat"/>
          <w:i w:val="0"/>
          <w:lang w:val="hy-AM"/>
        </w:rPr>
        <w:t xml:space="preserve">արկումն իրականացվում է </w:t>
      </w:r>
      <w:r w:rsidRPr="00B70956">
        <w:rPr>
          <w:rFonts w:ascii="GHEA Grapalat" w:hAnsi="GHEA Grapalat"/>
          <w:i w:val="0"/>
          <w:sz w:val="16"/>
          <w:szCs w:val="16"/>
          <w:lang w:val="af-ZA"/>
        </w:rPr>
        <w:t xml:space="preserve"> </w:t>
      </w:r>
      <w:r w:rsidRPr="00B70956">
        <w:rPr>
          <w:rFonts w:ascii="GHEA Grapalat" w:hAnsi="GHEA Grapalat"/>
          <w:i w:val="0"/>
          <w:lang w:val="af-ZA"/>
        </w:rPr>
        <w:t>«</w:t>
      </w:r>
      <w:r w:rsidRPr="00B70956">
        <w:rPr>
          <w:rFonts w:ascii="GHEA Grapalat" w:hAnsi="GHEA Grapalat"/>
          <w:i w:val="0"/>
          <w:lang w:val="hy-AM"/>
        </w:rPr>
        <w:t>Գնումների</w:t>
      </w:r>
      <w:r w:rsidRPr="00B70956">
        <w:rPr>
          <w:rFonts w:ascii="GHEA Grapalat" w:hAnsi="GHEA Grapalat"/>
          <w:i w:val="0"/>
          <w:lang w:val="af-ZA"/>
        </w:rPr>
        <w:t xml:space="preserve"> </w:t>
      </w:r>
      <w:r w:rsidRPr="00B70956">
        <w:rPr>
          <w:rFonts w:ascii="GHEA Grapalat" w:hAnsi="GHEA Grapalat"/>
          <w:i w:val="0"/>
          <w:lang w:val="hy-AM"/>
        </w:rPr>
        <w:t>մասին</w:t>
      </w:r>
      <w:r w:rsidRPr="00B70956">
        <w:rPr>
          <w:rFonts w:ascii="GHEA Grapalat" w:hAnsi="GHEA Grapalat"/>
          <w:i w:val="0"/>
          <w:lang w:val="af-ZA"/>
        </w:rPr>
        <w:t>»</w:t>
      </w:r>
      <w:r w:rsidRPr="00B70956">
        <w:rPr>
          <w:rFonts w:ascii="GHEA Grapalat" w:hAnsi="GHEA Grapalat"/>
          <w:i w:val="0"/>
          <w:lang w:val="hy-AM"/>
        </w:rPr>
        <w:t xml:space="preserve"> ՀՀ</w:t>
      </w:r>
      <w:r w:rsidRPr="00B70956">
        <w:rPr>
          <w:rFonts w:ascii="GHEA Grapalat" w:hAnsi="GHEA Grapalat"/>
          <w:i w:val="0"/>
          <w:lang w:val="af-ZA"/>
        </w:rPr>
        <w:t xml:space="preserve"> </w:t>
      </w:r>
      <w:r w:rsidRPr="00B70956">
        <w:rPr>
          <w:rFonts w:ascii="GHEA Grapalat" w:hAnsi="GHEA Grapalat"/>
          <w:i w:val="0"/>
          <w:lang w:val="hy-AM"/>
        </w:rPr>
        <w:t>օրենքով</w:t>
      </w:r>
      <w:r w:rsidRPr="00B70956">
        <w:rPr>
          <w:rFonts w:ascii="GHEA Grapalat" w:hAnsi="GHEA Grapalat"/>
          <w:i w:val="0"/>
          <w:lang w:val="af-ZA"/>
        </w:rPr>
        <w:t xml:space="preserve"> </w:t>
      </w:r>
      <w:r w:rsidRPr="00B70956">
        <w:rPr>
          <w:rFonts w:ascii="GHEA Grapalat" w:hAnsi="GHEA Grapalat"/>
          <w:i w:val="0"/>
          <w:lang w:val="hy-AM"/>
        </w:rPr>
        <w:t>և</w:t>
      </w:r>
      <w:r w:rsidRPr="00B70956">
        <w:rPr>
          <w:rFonts w:ascii="GHEA Grapalat" w:hAnsi="GHEA Grapalat"/>
          <w:i w:val="0"/>
          <w:lang w:val="af-ZA"/>
        </w:rPr>
        <w:t xml:space="preserve"> </w:t>
      </w:r>
      <w:r w:rsidRPr="00B70956">
        <w:rPr>
          <w:rFonts w:ascii="GHEA Grapalat" w:hAnsi="GHEA Grapalat"/>
          <w:i w:val="0"/>
          <w:lang w:val="hy-AM"/>
        </w:rPr>
        <w:t>ՀՀ քաղաքացիական դատավարության օրենսգրքով սահմանված կարգով։</w:t>
      </w:r>
    </w:p>
    <w:p w14:paraId="7B835E1A" w14:textId="77777777" w:rsidR="00EB32BE" w:rsidRDefault="00EB32BE" w:rsidP="00EB32BE">
      <w:pPr>
        <w:pStyle w:val="a3"/>
        <w:spacing w:line="240" w:lineRule="auto"/>
        <w:ind w:firstLine="630"/>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գնահատող հանձնաժողովի քարտուղար</w:t>
      </w:r>
      <w:r w:rsidRPr="00992727">
        <w:rPr>
          <w:rFonts w:ascii="GHEA Grapalat" w:hAnsi="GHEA Grapalat"/>
          <w:i w:val="0"/>
          <w:lang w:val="af-ZA"/>
        </w:rPr>
        <w:t>`</w:t>
      </w:r>
      <w:r w:rsidRPr="00992727">
        <w:rPr>
          <w:rFonts w:ascii="GHEA Grapalat" w:hAnsi="GHEA Grapalat"/>
          <w:i w:val="0"/>
          <w:lang w:val="hy-AM"/>
        </w:rPr>
        <w:t xml:space="preserve"> </w:t>
      </w:r>
      <w:r>
        <w:rPr>
          <w:rFonts w:ascii="GHEA Grapalat" w:hAnsi="GHEA Grapalat"/>
          <w:i w:val="0"/>
          <w:lang w:val="hy-AM"/>
        </w:rPr>
        <w:t>Մանուշակ Գրիգորյանին։</w:t>
      </w:r>
    </w:p>
    <w:p w14:paraId="79BDF34B" w14:textId="77777777" w:rsidR="00EB32BE" w:rsidRPr="00903E2E" w:rsidRDefault="00EB32BE" w:rsidP="00EB32BE">
      <w:pPr>
        <w:pStyle w:val="a3"/>
        <w:spacing w:line="240" w:lineRule="auto"/>
        <w:ind w:firstLine="0"/>
        <w:rPr>
          <w:rFonts w:ascii="GHEA Grapalat" w:hAnsi="GHEA Grapalat"/>
          <w:i w:val="0"/>
          <w:lang w:val="hy-AM"/>
        </w:rPr>
      </w:pPr>
    </w:p>
    <w:p w14:paraId="072B7B29" w14:textId="77777777" w:rsidR="00EB32BE" w:rsidRPr="00FF7E9D" w:rsidRDefault="00EB32BE" w:rsidP="00EB32BE">
      <w:pPr>
        <w:pStyle w:val="a3"/>
        <w:spacing w:line="240" w:lineRule="auto"/>
        <w:ind w:firstLine="0"/>
        <w:rPr>
          <w:rFonts w:ascii="GHEA Grapalat" w:hAnsi="GHEA Grapalat"/>
          <w:b/>
          <w:i w:val="0"/>
          <w:lang w:val="hy-AM"/>
        </w:rPr>
      </w:pPr>
      <w:r w:rsidRPr="00FF7E9D">
        <w:rPr>
          <w:rFonts w:ascii="GHEA Grapalat" w:hAnsi="GHEA Grapalat"/>
          <w:b/>
          <w:i w:val="0"/>
          <w:lang w:val="af-ZA"/>
        </w:rPr>
        <w:t xml:space="preserve">Հեռախոս  </w:t>
      </w:r>
      <w:r w:rsidRPr="00FF7E9D">
        <w:rPr>
          <w:rFonts w:ascii="GHEA Grapalat" w:hAnsi="GHEA Grapalat"/>
          <w:b/>
          <w:i w:val="0"/>
          <w:lang w:val="hy-AM"/>
        </w:rPr>
        <w:t>012351035</w:t>
      </w:r>
    </w:p>
    <w:p w14:paraId="2A209190" w14:textId="77777777" w:rsidR="00EB32BE" w:rsidRPr="00FF7E9D" w:rsidRDefault="00EB32BE" w:rsidP="00EB32BE">
      <w:pPr>
        <w:pStyle w:val="a3"/>
        <w:spacing w:line="240" w:lineRule="auto"/>
        <w:ind w:firstLine="0"/>
        <w:rPr>
          <w:rFonts w:ascii="GHEA Grapalat" w:hAnsi="GHEA Grapalat"/>
          <w:b/>
          <w:i w:val="0"/>
          <w:lang w:val="af-ZA"/>
        </w:rPr>
      </w:pPr>
      <w:r w:rsidRPr="00FF7E9D">
        <w:rPr>
          <w:rFonts w:ascii="GHEA Grapalat" w:hAnsi="GHEA Grapalat"/>
          <w:b/>
          <w:i w:val="0"/>
          <w:lang w:val="hy-AM"/>
        </w:rPr>
        <w:t xml:space="preserve"> </w:t>
      </w:r>
      <w:r w:rsidRPr="00FF7E9D">
        <w:rPr>
          <w:rFonts w:ascii="GHEA Grapalat" w:hAnsi="GHEA Grapalat"/>
          <w:b/>
          <w:i w:val="0"/>
          <w:lang w:val="af-ZA"/>
        </w:rPr>
        <w:t>Էլ. Փոստ  qbk.gnumner@gmail.com</w:t>
      </w:r>
    </w:p>
    <w:p w14:paraId="3E7D0798" w14:textId="77777777" w:rsidR="00EB32BE" w:rsidRPr="00FF7E9D" w:rsidRDefault="00EB32BE" w:rsidP="00EB32BE">
      <w:pPr>
        <w:pStyle w:val="a3"/>
        <w:spacing w:line="240" w:lineRule="auto"/>
        <w:ind w:firstLine="0"/>
        <w:rPr>
          <w:rFonts w:ascii="GHEA Grapalat" w:hAnsi="GHEA Grapalat"/>
          <w:b/>
          <w:i w:val="0"/>
          <w:lang w:val="af-ZA"/>
        </w:rPr>
      </w:pPr>
      <w:r>
        <w:rPr>
          <w:rFonts w:ascii="GHEA Grapalat" w:hAnsi="GHEA Grapalat"/>
          <w:b/>
          <w:i w:val="0"/>
          <w:lang w:val="af-ZA"/>
        </w:rPr>
        <w:t>Պատվիրատու</w:t>
      </w:r>
      <w:r>
        <w:rPr>
          <w:rFonts w:ascii="GHEA Grapalat" w:hAnsi="GHEA Grapalat"/>
          <w:b/>
          <w:i w:val="0"/>
          <w:lang w:val="hy-AM"/>
        </w:rPr>
        <w:t xml:space="preserve"> </w:t>
      </w:r>
      <w:r w:rsidRPr="00FF7E9D">
        <w:rPr>
          <w:rFonts w:ascii="GHEA Grapalat" w:hAnsi="GHEA Grapalat"/>
          <w:b/>
          <w:i w:val="0"/>
          <w:lang w:val="hy-AM"/>
        </w:rPr>
        <w:t xml:space="preserve"> «Քրեակատարողական բժշկության կենտրոն» ՊՈԱԿ</w:t>
      </w:r>
    </w:p>
    <w:p w14:paraId="5D993A98" w14:textId="77777777" w:rsidR="00EB32BE" w:rsidRPr="00095A8A" w:rsidRDefault="00EB32BE" w:rsidP="00EB32BE">
      <w:pPr>
        <w:pStyle w:val="a3"/>
        <w:spacing w:line="240" w:lineRule="auto"/>
        <w:ind w:left="1404"/>
        <w:rPr>
          <w:rFonts w:ascii="GHEA Grapalat" w:hAnsi="GHEA Grapalat"/>
          <w:i w:val="0"/>
          <w:lang w:val="af-ZA"/>
        </w:rPr>
      </w:pPr>
    </w:p>
    <w:p w14:paraId="5D9F3A6F" w14:textId="2BB68EA7" w:rsidR="00E96B2B" w:rsidRPr="00F566BF" w:rsidRDefault="00E96B2B" w:rsidP="00EB32BE">
      <w:pPr>
        <w:pStyle w:val="a3"/>
        <w:spacing w:line="240" w:lineRule="auto"/>
        <w:ind w:firstLine="0"/>
        <w:rPr>
          <w:rFonts w:ascii="GHEA Grapalat" w:hAnsi="GHEA Grapalat"/>
          <w:i w:val="0"/>
          <w:lang w:val="af-ZA"/>
        </w:rPr>
      </w:pPr>
    </w:p>
    <w:p w14:paraId="409190B6" w14:textId="77777777" w:rsidR="00E96B2B" w:rsidRPr="00F566BF" w:rsidRDefault="00E96B2B" w:rsidP="00E96B2B">
      <w:pPr>
        <w:pStyle w:val="a3"/>
        <w:spacing w:line="240" w:lineRule="auto"/>
        <w:ind w:left="1404"/>
        <w:rPr>
          <w:rFonts w:ascii="GHEA Grapalat" w:hAnsi="GHEA Grapalat"/>
          <w:i w:val="0"/>
          <w:lang w:val="af-ZA"/>
        </w:rPr>
      </w:pPr>
    </w:p>
    <w:p w14:paraId="7929CA31" w14:textId="77777777" w:rsidR="005A52CF" w:rsidRPr="00F56F39" w:rsidRDefault="005A52CF" w:rsidP="00E96B2B">
      <w:pPr>
        <w:ind w:firstLine="567"/>
        <w:jc w:val="right"/>
        <w:rPr>
          <w:rFonts w:ascii="GHEA Grapalat" w:hAnsi="GHEA Grapalat" w:cs="Sylfaen"/>
          <w:i/>
          <w:sz w:val="20"/>
          <w:szCs w:val="20"/>
          <w:lang w:val="af-ZA"/>
        </w:rPr>
      </w:pPr>
    </w:p>
    <w:p w14:paraId="273EF7E0" w14:textId="77777777" w:rsidR="005A52CF" w:rsidRPr="00F56F39" w:rsidRDefault="005A52CF" w:rsidP="00E96B2B">
      <w:pPr>
        <w:ind w:firstLine="567"/>
        <w:jc w:val="right"/>
        <w:rPr>
          <w:rFonts w:ascii="GHEA Grapalat" w:hAnsi="GHEA Grapalat" w:cs="Sylfaen"/>
          <w:i/>
          <w:sz w:val="20"/>
          <w:szCs w:val="20"/>
          <w:lang w:val="af-ZA"/>
        </w:rPr>
      </w:pPr>
    </w:p>
    <w:p w14:paraId="71A51FEC" w14:textId="77777777" w:rsidR="005A52CF" w:rsidRPr="00F56F39" w:rsidRDefault="005A52CF" w:rsidP="00E96B2B">
      <w:pPr>
        <w:ind w:firstLine="567"/>
        <w:jc w:val="right"/>
        <w:rPr>
          <w:rFonts w:ascii="GHEA Grapalat" w:hAnsi="GHEA Grapalat" w:cs="Sylfaen"/>
          <w:i/>
          <w:sz w:val="20"/>
          <w:szCs w:val="20"/>
          <w:lang w:val="af-ZA"/>
        </w:rPr>
      </w:pPr>
    </w:p>
    <w:p w14:paraId="69F6ECF0" w14:textId="77777777" w:rsidR="005A52CF" w:rsidRPr="00F56F39" w:rsidRDefault="005A52CF" w:rsidP="00E96B2B">
      <w:pPr>
        <w:ind w:firstLine="567"/>
        <w:jc w:val="right"/>
        <w:rPr>
          <w:rFonts w:ascii="GHEA Grapalat" w:hAnsi="GHEA Grapalat" w:cs="Sylfaen"/>
          <w:i/>
          <w:sz w:val="20"/>
          <w:szCs w:val="20"/>
          <w:lang w:val="af-ZA"/>
        </w:rPr>
      </w:pPr>
    </w:p>
    <w:p w14:paraId="536E77B7" w14:textId="77777777" w:rsidR="005A52CF" w:rsidRPr="00F56F39" w:rsidRDefault="005A52CF" w:rsidP="00E96B2B">
      <w:pPr>
        <w:ind w:firstLine="567"/>
        <w:jc w:val="right"/>
        <w:rPr>
          <w:rFonts w:ascii="GHEA Grapalat" w:hAnsi="GHEA Grapalat" w:cs="Sylfaen"/>
          <w:i/>
          <w:sz w:val="20"/>
          <w:szCs w:val="20"/>
          <w:lang w:val="af-ZA"/>
        </w:rPr>
      </w:pPr>
    </w:p>
    <w:p w14:paraId="4D1C484B" w14:textId="77777777" w:rsidR="005A52CF" w:rsidRDefault="005A52CF" w:rsidP="00E96B2B">
      <w:pPr>
        <w:ind w:firstLine="567"/>
        <w:jc w:val="right"/>
        <w:rPr>
          <w:rFonts w:ascii="GHEA Grapalat" w:hAnsi="GHEA Grapalat" w:cs="Sylfaen"/>
          <w:i/>
          <w:sz w:val="20"/>
          <w:szCs w:val="20"/>
          <w:lang w:val="hy-AM"/>
        </w:rPr>
      </w:pPr>
    </w:p>
    <w:p w14:paraId="74F4FA7B" w14:textId="77777777" w:rsidR="00C50122" w:rsidRDefault="00C50122" w:rsidP="00E96B2B">
      <w:pPr>
        <w:ind w:firstLine="567"/>
        <w:jc w:val="right"/>
        <w:rPr>
          <w:rFonts w:ascii="GHEA Grapalat" w:hAnsi="GHEA Grapalat" w:cs="Sylfaen"/>
          <w:i/>
          <w:sz w:val="20"/>
          <w:szCs w:val="20"/>
          <w:lang w:val="hy-AM"/>
        </w:rPr>
      </w:pPr>
    </w:p>
    <w:p w14:paraId="753A284E" w14:textId="77777777" w:rsidR="00C50122" w:rsidRDefault="00C50122" w:rsidP="00E96B2B">
      <w:pPr>
        <w:ind w:firstLine="567"/>
        <w:jc w:val="right"/>
        <w:rPr>
          <w:rFonts w:ascii="GHEA Grapalat" w:hAnsi="GHEA Grapalat" w:cs="Sylfaen"/>
          <w:i/>
          <w:sz w:val="20"/>
          <w:szCs w:val="20"/>
          <w:lang w:val="hy-AM"/>
        </w:rPr>
      </w:pPr>
    </w:p>
    <w:p w14:paraId="532940A1" w14:textId="77777777" w:rsidR="00C50122" w:rsidRDefault="00C50122" w:rsidP="00E96B2B">
      <w:pPr>
        <w:ind w:firstLine="567"/>
        <w:jc w:val="right"/>
        <w:rPr>
          <w:rFonts w:ascii="GHEA Grapalat" w:hAnsi="GHEA Grapalat" w:cs="Sylfaen"/>
          <w:i/>
          <w:sz w:val="20"/>
          <w:szCs w:val="20"/>
          <w:lang w:val="hy-AM"/>
        </w:rPr>
      </w:pPr>
    </w:p>
    <w:p w14:paraId="70A149E9" w14:textId="77777777" w:rsidR="00C50122" w:rsidRPr="00C50122" w:rsidRDefault="00C50122" w:rsidP="00E96B2B">
      <w:pPr>
        <w:ind w:firstLine="567"/>
        <w:jc w:val="right"/>
        <w:rPr>
          <w:rFonts w:ascii="GHEA Grapalat" w:hAnsi="GHEA Grapalat" w:cs="Sylfaen"/>
          <w:i/>
          <w:sz w:val="20"/>
          <w:szCs w:val="20"/>
          <w:lang w:val="hy-AM"/>
        </w:rPr>
      </w:pPr>
    </w:p>
    <w:p w14:paraId="2DCFFB8D" w14:textId="77777777" w:rsidR="005A52CF" w:rsidRDefault="005A52CF" w:rsidP="00E96B2B">
      <w:pPr>
        <w:ind w:firstLine="567"/>
        <w:jc w:val="right"/>
        <w:rPr>
          <w:rFonts w:ascii="GHEA Grapalat" w:hAnsi="GHEA Grapalat" w:cs="Sylfaen"/>
          <w:i/>
          <w:sz w:val="20"/>
          <w:szCs w:val="20"/>
          <w:lang w:val="hy-AM"/>
        </w:rPr>
      </w:pPr>
    </w:p>
    <w:p w14:paraId="5FB6F0B0" w14:textId="77777777" w:rsidR="00D90B43" w:rsidRPr="00D90B43" w:rsidRDefault="00D90B43" w:rsidP="00E96B2B">
      <w:pPr>
        <w:ind w:firstLine="567"/>
        <w:jc w:val="right"/>
        <w:rPr>
          <w:rFonts w:ascii="GHEA Grapalat" w:hAnsi="GHEA Grapalat" w:cs="Sylfaen"/>
          <w:i/>
          <w:sz w:val="20"/>
          <w:szCs w:val="20"/>
          <w:lang w:val="hy-AM"/>
        </w:rPr>
      </w:pPr>
    </w:p>
    <w:p w14:paraId="466D9139" w14:textId="77777777" w:rsidR="005A52CF" w:rsidRPr="00F56F39" w:rsidRDefault="005A52CF" w:rsidP="00E96B2B">
      <w:pPr>
        <w:ind w:firstLine="567"/>
        <w:jc w:val="right"/>
        <w:rPr>
          <w:rFonts w:ascii="GHEA Grapalat" w:hAnsi="GHEA Grapalat" w:cs="Sylfaen"/>
          <w:i/>
          <w:sz w:val="20"/>
          <w:szCs w:val="20"/>
          <w:lang w:val="af-ZA"/>
        </w:rPr>
      </w:pPr>
    </w:p>
    <w:p w14:paraId="7F798684" w14:textId="77777777" w:rsidR="005A52CF" w:rsidRPr="00F56F39" w:rsidRDefault="005A52CF" w:rsidP="00E96B2B">
      <w:pPr>
        <w:ind w:firstLine="567"/>
        <w:jc w:val="right"/>
        <w:rPr>
          <w:rFonts w:ascii="GHEA Grapalat" w:hAnsi="GHEA Grapalat" w:cs="Sylfaen"/>
          <w:i/>
          <w:sz w:val="20"/>
          <w:szCs w:val="20"/>
          <w:lang w:val="af-ZA"/>
        </w:rPr>
      </w:pPr>
    </w:p>
    <w:p w14:paraId="1D28E117" w14:textId="77777777" w:rsidR="005A52CF" w:rsidRPr="00F56F39" w:rsidRDefault="005A52CF" w:rsidP="00E96B2B">
      <w:pPr>
        <w:ind w:firstLine="567"/>
        <w:jc w:val="right"/>
        <w:rPr>
          <w:rFonts w:ascii="GHEA Grapalat" w:hAnsi="GHEA Grapalat" w:cs="Sylfaen"/>
          <w:i/>
          <w:sz w:val="20"/>
          <w:szCs w:val="20"/>
          <w:lang w:val="af-ZA"/>
        </w:rPr>
      </w:pPr>
    </w:p>
    <w:p w14:paraId="498E257B"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lastRenderedPageBreak/>
        <w:t>Հաստատված</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է</w:t>
      </w:r>
    </w:p>
    <w:p w14:paraId="6D40C356" w14:textId="2231E920"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Pr>
          <w:rFonts w:ascii="GHEA Grapalat" w:hAnsi="GHEA Grapalat" w:cs="Sylfaen"/>
          <w:color w:val="000000"/>
          <w:sz w:val="20"/>
          <w:szCs w:val="20"/>
          <w:lang w:val="hy-AM"/>
        </w:rPr>
        <w:t>ՔԲԿ</w:t>
      </w:r>
      <w:r w:rsidRPr="00095A8A">
        <w:rPr>
          <w:rFonts w:ascii="GHEA Grapalat" w:hAnsi="GHEA Grapalat" w:cs="Sylfaen"/>
          <w:color w:val="000000"/>
          <w:sz w:val="20"/>
          <w:szCs w:val="20"/>
          <w:lang w:val="af-ZA"/>
        </w:rPr>
        <w:t>-</w:t>
      </w:r>
      <w:r w:rsidRPr="00FF7E9D">
        <w:rPr>
          <w:rFonts w:ascii="GHEA Grapalat" w:hAnsi="GHEA Grapalat" w:cs="Sylfaen"/>
          <w:color w:val="000000"/>
          <w:sz w:val="20"/>
          <w:szCs w:val="20"/>
          <w:lang w:val="hy-AM"/>
        </w:rPr>
        <w:t>ԳՀ</w:t>
      </w:r>
      <w:r>
        <w:rPr>
          <w:rFonts w:ascii="GHEA Grapalat" w:hAnsi="GHEA Grapalat" w:cs="Sylfaen"/>
          <w:color w:val="000000"/>
          <w:sz w:val="20"/>
          <w:szCs w:val="20"/>
          <w:lang w:val="hy-AM"/>
        </w:rPr>
        <w:t>ԱՇ</w:t>
      </w:r>
      <w:r w:rsidRPr="00FF7E9D">
        <w:rPr>
          <w:rFonts w:ascii="GHEA Grapalat" w:hAnsi="GHEA Grapalat" w:cs="Sylfaen"/>
          <w:color w:val="000000"/>
          <w:sz w:val="20"/>
          <w:szCs w:val="20"/>
          <w:lang w:val="hy-AM"/>
        </w:rPr>
        <w:t>ՁԲ</w:t>
      </w:r>
      <w:r w:rsidRPr="00095A8A">
        <w:rPr>
          <w:rFonts w:ascii="GHEA Grapalat" w:hAnsi="GHEA Grapalat" w:cs="Sylfaen"/>
          <w:color w:val="000000"/>
          <w:sz w:val="20"/>
          <w:szCs w:val="20"/>
          <w:lang w:val="af-ZA"/>
        </w:rPr>
        <w:t>-</w:t>
      </w:r>
      <w:r>
        <w:rPr>
          <w:rFonts w:ascii="GHEA Grapalat" w:hAnsi="GHEA Grapalat" w:cs="Sylfaen"/>
          <w:color w:val="000000"/>
          <w:sz w:val="20"/>
          <w:szCs w:val="20"/>
          <w:lang w:val="af-ZA"/>
        </w:rPr>
        <w:t>22/</w:t>
      </w:r>
      <w:r>
        <w:rPr>
          <w:rFonts w:ascii="GHEA Grapalat" w:hAnsi="GHEA Grapalat" w:cs="Sylfaen"/>
          <w:color w:val="000000"/>
          <w:sz w:val="20"/>
          <w:szCs w:val="20"/>
          <w:lang w:val="hy-AM"/>
        </w:rPr>
        <w:t xml:space="preserve">22 </w:t>
      </w:r>
      <w:r w:rsidRPr="00FF7E9D">
        <w:rPr>
          <w:rFonts w:ascii="GHEA Grapalat" w:hAnsi="GHEA Grapalat" w:cs="Sylfaen"/>
          <w:color w:val="000000"/>
          <w:sz w:val="20"/>
          <w:szCs w:val="20"/>
          <w:lang w:val="hy-AM"/>
        </w:rPr>
        <w:t>ծածկագրով</w:t>
      </w:r>
      <w:r w:rsidRPr="00095A8A">
        <w:rPr>
          <w:rFonts w:ascii="GHEA Grapalat" w:hAnsi="GHEA Grapalat" w:cs="Sylfaen"/>
          <w:color w:val="000000"/>
          <w:sz w:val="20"/>
          <w:szCs w:val="20"/>
          <w:lang w:val="af-ZA"/>
        </w:rPr>
        <w:t xml:space="preserve"> </w:t>
      </w:r>
    </w:p>
    <w:p w14:paraId="6892AA68"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t>գնանշման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հարցման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գնահատ</w:t>
      </w:r>
      <w:r w:rsidRPr="00095A8A">
        <w:rPr>
          <w:rFonts w:ascii="GHEA Grapalat" w:hAnsi="GHEA Grapalat" w:cs="Sylfaen"/>
          <w:color w:val="000000"/>
          <w:sz w:val="20"/>
          <w:szCs w:val="20"/>
        </w:rPr>
        <w:t>ող</w:t>
      </w:r>
      <w:r w:rsidRPr="00095A8A">
        <w:rPr>
          <w:rFonts w:ascii="GHEA Grapalat" w:hAnsi="GHEA Grapalat" w:cs="Sylfaen"/>
          <w:color w:val="000000"/>
          <w:sz w:val="20"/>
          <w:szCs w:val="20"/>
          <w:lang w:val="af-ZA"/>
        </w:rPr>
        <w:t xml:space="preserve"> </w:t>
      </w:r>
      <w:r w:rsidRPr="00095A8A">
        <w:rPr>
          <w:rFonts w:ascii="GHEA Grapalat" w:hAnsi="GHEA Grapalat" w:cs="Sylfaen"/>
          <w:color w:val="000000"/>
          <w:sz w:val="20"/>
          <w:szCs w:val="20"/>
        </w:rPr>
        <w:t>հանձնաժողովի</w:t>
      </w:r>
    </w:p>
    <w:p w14:paraId="5DA054D6" w14:textId="7DE34961"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095A8A">
        <w:rPr>
          <w:rFonts w:ascii="GHEA Grapalat" w:hAnsi="GHEA Grapalat" w:cs="Sylfaen"/>
          <w:color w:val="000000"/>
          <w:sz w:val="20"/>
          <w:szCs w:val="20"/>
          <w:lang w:val="af-ZA"/>
        </w:rPr>
        <w:t>2022</w:t>
      </w:r>
      <w:r w:rsidRPr="00095A8A">
        <w:rPr>
          <w:rFonts w:ascii="GHEA Grapalat" w:hAnsi="GHEA Grapalat" w:cs="Sylfaen"/>
          <w:color w:val="000000"/>
          <w:sz w:val="20"/>
          <w:szCs w:val="20"/>
        </w:rPr>
        <w:t>թ</w:t>
      </w:r>
      <w:r w:rsidRPr="00095A8A">
        <w:rPr>
          <w:rFonts w:ascii="GHEA Grapalat" w:hAnsi="GHEA Grapalat" w:cs="Sylfaen"/>
          <w:color w:val="000000"/>
          <w:sz w:val="20"/>
          <w:szCs w:val="20"/>
          <w:lang w:val="af-ZA"/>
        </w:rPr>
        <w:t xml:space="preserve">. </w:t>
      </w:r>
      <w:proofErr w:type="gramStart"/>
      <w:r w:rsidRPr="007118F5">
        <w:rPr>
          <w:rFonts w:ascii="GHEA Grapalat" w:hAnsi="GHEA Grapalat" w:cs="Sylfaen"/>
          <w:color w:val="000000"/>
          <w:sz w:val="20"/>
          <w:szCs w:val="20"/>
        </w:rPr>
        <w:t>օգոստոսի</w:t>
      </w:r>
      <w:proofErr w:type="gramEnd"/>
      <w:r w:rsidRPr="007118F5">
        <w:rPr>
          <w:rFonts w:ascii="GHEA Grapalat" w:hAnsi="GHEA Grapalat" w:cs="Sylfaen"/>
          <w:color w:val="000000"/>
          <w:sz w:val="20"/>
          <w:szCs w:val="20"/>
          <w:lang w:val="af-ZA"/>
        </w:rPr>
        <w:t xml:space="preserve"> </w:t>
      </w:r>
      <w:r w:rsidRPr="007118F5">
        <w:rPr>
          <w:rFonts w:ascii="GHEA Grapalat" w:hAnsi="GHEA Grapalat" w:cs="Sylfaen"/>
          <w:color w:val="000000"/>
          <w:sz w:val="20"/>
          <w:szCs w:val="20"/>
          <w:lang w:val="hy-AM"/>
        </w:rPr>
        <w:t>2</w:t>
      </w:r>
      <w:r w:rsidRPr="007118F5">
        <w:rPr>
          <w:rFonts w:ascii="GHEA Grapalat" w:hAnsi="GHEA Grapalat" w:cs="Sylfaen"/>
          <w:color w:val="000000"/>
          <w:sz w:val="20"/>
          <w:szCs w:val="20"/>
          <w:lang w:val="af-ZA"/>
        </w:rPr>
        <w:t>2-</w:t>
      </w:r>
      <w:r w:rsidRPr="007118F5">
        <w:rPr>
          <w:rFonts w:ascii="GHEA Grapalat" w:hAnsi="GHEA Grapalat" w:cs="Sylfaen"/>
          <w:color w:val="000000"/>
          <w:sz w:val="20"/>
          <w:szCs w:val="20"/>
        </w:rPr>
        <w:t>ի</w:t>
      </w:r>
      <w:r w:rsidRPr="007118F5">
        <w:rPr>
          <w:rFonts w:ascii="GHEA Grapalat" w:hAnsi="GHEA Grapalat" w:cs="Sylfaen"/>
          <w:color w:val="000000"/>
          <w:sz w:val="20"/>
          <w:szCs w:val="20"/>
          <w:lang w:val="af-ZA"/>
        </w:rPr>
        <w:t xml:space="preserve"> N</w:t>
      </w:r>
      <w:r w:rsidRPr="00095A8A">
        <w:rPr>
          <w:rFonts w:ascii="GHEA Grapalat" w:hAnsi="GHEA Grapalat" w:cs="Sylfaen"/>
          <w:color w:val="000000"/>
          <w:sz w:val="20"/>
          <w:szCs w:val="20"/>
          <w:lang w:val="af-ZA"/>
        </w:rPr>
        <w:t xml:space="preserve"> 1 </w:t>
      </w:r>
      <w:r w:rsidRPr="00095A8A">
        <w:rPr>
          <w:rFonts w:ascii="GHEA Grapalat" w:hAnsi="GHEA Grapalat" w:cs="Sylfaen"/>
          <w:color w:val="000000"/>
          <w:sz w:val="20"/>
          <w:szCs w:val="20"/>
        </w:rPr>
        <w:t>որոշմամբ</w:t>
      </w:r>
    </w:p>
    <w:p w14:paraId="6AE375A6" w14:textId="77777777" w:rsidR="00075489" w:rsidRPr="00095A8A" w:rsidRDefault="00075489" w:rsidP="00075489">
      <w:pPr>
        <w:pStyle w:val="aa"/>
        <w:ind w:right="-7" w:firstLine="567"/>
        <w:jc w:val="center"/>
        <w:rPr>
          <w:rFonts w:ascii="GHEA Grapalat" w:hAnsi="GHEA Grapalat"/>
          <w:lang w:val="af-ZA"/>
        </w:rPr>
      </w:pPr>
    </w:p>
    <w:p w14:paraId="57D4C44F" w14:textId="77777777" w:rsidR="00E96B2B" w:rsidRPr="00F566BF" w:rsidRDefault="00E96B2B" w:rsidP="00E96B2B">
      <w:pPr>
        <w:pStyle w:val="aa"/>
        <w:ind w:right="-7" w:firstLine="567"/>
        <w:jc w:val="right"/>
        <w:rPr>
          <w:rFonts w:ascii="GHEA Grapalat" w:hAnsi="GHEA Grapalat" w:cs="Sylfaen"/>
          <w:i/>
          <w:sz w:val="22"/>
          <w:lang w:val="af-ZA"/>
        </w:rPr>
      </w:pPr>
    </w:p>
    <w:p w14:paraId="187C01D7" w14:textId="77777777" w:rsidR="00E96B2B" w:rsidRPr="00F566BF" w:rsidRDefault="00E96B2B" w:rsidP="00E96B2B">
      <w:pPr>
        <w:pStyle w:val="aa"/>
        <w:ind w:right="-7" w:firstLine="567"/>
        <w:jc w:val="right"/>
        <w:rPr>
          <w:rFonts w:ascii="GHEA Grapalat" w:hAnsi="GHEA Grapalat" w:cs="Sylfaen"/>
          <w:i/>
          <w:sz w:val="22"/>
          <w:lang w:val="af-ZA"/>
        </w:rPr>
      </w:pPr>
    </w:p>
    <w:p w14:paraId="685F413C" w14:textId="77777777" w:rsidR="00E96B2B" w:rsidRPr="00F566BF" w:rsidRDefault="00E96B2B" w:rsidP="00E96B2B">
      <w:pPr>
        <w:pStyle w:val="aa"/>
        <w:spacing w:after="0"/>
        <w:ind w:firstLine="567"/>
        <w:jc w:val="right"/>
        <w:rPr>
          <w:rFonts w:ascii="GHEA Grapalat" w:hAnsi="GHEA Grapalat" w:cs="Sylfaen"/>
          <w:i/>
          <w:sz w:val="20"/>
          <w:szCs w:val="20"/>
          <w:lang w:val="af-ZA"/>
        </w:rPr>
      </w:pPr>
    </w:p>
    <w:p w14:paraId="29569A7A" w14:textId="77777777" w:rsidR="00E96B2B" w:rsidRPr="00F566BF" w:rsidRDefault="00E96B2B" w:rsidP="00E96B2B">
      <w:pPr>
        <w:pStyle w:val="aa"/>
        <w:spacing w:after="0"/>
        <w:ind w:firstLine="567"/>
        <w:jc w:val="right"/>
        <w:rPr>
          <w:rFonts w:ascii="GHEA Grapalat" w:hAnsi="GHEA Grapalat"/>
          <w:i/>
          <w:sz w:val="20"/>
          <w:szCs w:val="20"/>
          <w:lang w:val="af-ZA"/>
        </w:rPr>
      </w:pPr>
    </w:p>
    <w:p w14:paraId="7A710193" w14:textId="77777777" w:rsidR="00E96B2B" w:rsidRPr="00F566BF" w:rsidRDefault="00E96B2B" w:rsidP="00E96B2B">
      <w:pPr>
        <w:pStyle w:val="aa"/>
        <w:ind w:right="-7" w:firstLine="567"/>
        <w:jc w:val="center"/>
        <w:rPr>
          <w:rFonts w:ascii="GHEA Grapalat" w:hAnsi="GHEA Grapalat"/>
          <w:lang w:val="af-ZA"/>
        </w:rPr>
      </w:pPr>
    </w:p>
    <w:p w14:paraId="5C565AA3" w14:textId="77777777" w:rsidR="00E96B2B" w:rsidRPr="00F566BF" w:rsidRDefault="00E96B2B" w:rsidP="00E96B2B">
      <w:pPr>
        <w:pStyle w:val="aa"/>
        <w:ind w:right="-7" w:firstLine="567"/>
        <w:jc w:val="center"/>
        <w:rPr>
          <w:rFonts w:ascii="GHEA Grapalat" w:hAnsi="GHEA Grapalat"/>
          <w:lang w:val="af-ZA"/>
        </w:rPr>
      </w:pPr>
    </w:p>
    <w:p w14:paraId="77E01154" w14:textId="77777777" w:rsidR="00E96B2B" w:rsidRPr="00F566BF" w:rsidRDefault="00E96B2B" w:rsidP="00E96B2B">
      <w:pPr>
        <w:pStyle w:val="aa"/>
        <w:ind w:right="-7" w:firstLine="567"/>
        <w:jc w:val="center"/>
        <w:rPr>
          <w:rFonts w:ascii="GHEA Grapalat" w:hAnsi="GHEA Grapalat"/>
          <w:lang w:val="af-ZA"/>
        </w:rPr>
      </w:pPr>
    </w:p>
    <w:p w14:paraId="6A05B5DB" w14:textId="77777777" w:rsidR="00E96B2B" w:rsidRPr="00F566BF" w:rsidRDefault="00E96B2B" w:rsidP="00E96B2B">
      <w:pPr>
        <w:pStyle w:val="aa"/>
        <w:ind w:right="-7" w:firstLine="567"/>
        <w:jc w:val="center"/>
        <w:rPr>
          <w:rFonts w:ascii="GHEA Grapalat" w:hAnsi="GHEA Grapalat"/>
          <w:lang w:val="af-ZA"/>
        </w:rPr>
      </w:pPr>
    </w:p>
    <w:p w14:paraId="781E7396" w14:textId="6A8C0F88" w:rsidR="00E96B2B" w:rsidRPr="00C50122" w:rsidRDefault="00C50122" w:rsidP="00E96B2B">
      <w:pPr>
        <w:pStyle w:val="aa"/>
        <w:ind w:right="-7" w:firstLine="567"/>
        <w:jc w:val="center"/>
        <w:rPr>
          <w:rFonts w:ascii="GHEA Grapalat" w:hAnsi="GHEA Grapalat"/>
          <w:lang w:val="hy-AM"/>
        </w:rPr>
      </w:pPr>
      <w:r>
        <w:rPr>
          <w:rFonts w:ascii="GHEA Grapalat" w:hAnsi="GHEA Grapalat" w:cs="Times Armenian"/>
          <w:b/>
          <w:i/>
          <w:lang w:val="hy-AM"/>
        </w:rPr>
        <w:t>«ՔՐԵԱԿԱՏԱՐՈՂԱԿԱՆ ԲԺՇԿՈՒԹՅԱՆ ԿԵՆՏՐՈՆ» ՊՈԱԿ</w:t>
      </w:r>
    </w:p>
    <w:p w14:paraId="43454A50" w14:textId="77777777" w:rsidR="00E96B2B" w:rsidRPr="0093410B" w:rsidRDefault="00E96B2B" w:rsidP="00E96B2B">
      <w:pPr>
        <w:tabs>
          <w:tab w:val="left" w:pos="5968"/>
        </w:tabs>
        <w:spacing w:after="120"/>
        <w:ind w:right="-7" w:firstLine="567"/>
        <w:rPr>
          <w:rFonts w:ascii="GHEA Grapalat" w:hAnsi="GHEA Grapalat"/>
          <w:lang w:val="af-ZA"/>
        </w:rPr>
      </w:pPr>
    </w:p>
    <w:p w14:paraId="5440AC9D" w14:textId="77777777" w:rsidR="00E96B2B" w:rsidRPr="0093410B" w:rsidRDefault="00E96B2B" w:rsidP="00E96B2B">
      <w:pPr>
        <w:spacing w:after="120"/>
        <w:ind w:right="-7" w:firstLine="567"/>
        <w:jc w:val="center"/>
        <w:rPr>
          <w:rFonts w:ascii="GHEA Grapalat" w:hAnsi="GHEA Grapalat"/>
          <w:lang w:val="af-ZA"/>
        </w:rPr>
      </w:pPr>
    </w:p>
    <w:p w14:paraId="502ADCCC" w14:textId="77777777" w:rsidR="00E96B2B" w:rsidRPr="0093410B" w:rsidRDefault="00E96B2B" w:rsidP="00E96B2B">
      <w:pPr>
        <w:spacing w:after="120"/>
        <w:ind w:right="-7" w:firstLine="567"/>
        <w:jc w:val="center"/>
        <w:rPr>
          <w:rFonts w:ascii="GHEA Grapalat" w:hAnsi="GHEA Grapalat"/>
          <w:lang w:val="af-ZA"/>
        </w:rPr>
      </w:pPr>
    </w:p>
    <w:p w14:paraId="17656F2E" w14:textId="77777777" w:rsidR="00E96B2B" w:rsidRPr="0093410B" w:rsidRDefault="00E96B2B" w:rsidP="00E96B2B">
      <w:pPr>
        <w:spacing w:after="120"/>
        <w:ind w:right="-7" w:firstLine="567"/>
        <w:jc w:val="center"/>
        <w:rPr>
          <w:rFonts w:ascii="GHEA Grapalat" w:hAnsi="GHEA Grapalat"/>
          <w:lang w:val="af-ZA"/>
        </w:rPr>
      </w:pPr>
    </w:p>
    <w:p w14:paraId="2966EEDC" w14:textId="77777777" w:rsidR="00E96B2B" w:rsidRPr="0093410B" w:rsidRDefault="00E96B2B" w:rsidP="00E96B2B">
      <w:pPr>
        <w:spacing w:after="120"/>
        <w:ind w:right="-7" w:firstLine="567"/>
        <w:jc w:val="center"/>
        <w:rPr>
          <w:rFonts w:ascii="GHEA Grapalat" w:hAnsi="GHEA Grapalat"/>
          <w:lang w:val="af-ZA"/>
        </w:rPr>
      </w:pPr>
    </w:p>
    <w:p w14:paraId="6CE63BC5" w14:textId="77777777" w:rsidR="00E96B2B" w:rsidRPr="0093410B" w:rsidRDefault="00E96B2B" w:rsidP="00E96B2B">
      <w:pPr>
        <w:spacing w:after="120"/>
        <w:ind w:right="-7" w:firstLine="567"/>
        <w:jc w:val="center"/>
        <w:rPr>
          <w:rFonts w:ascii="GHEA Grapalat" w:hAnsi="GHEA Grapalat" w:cs="Sylfaen"/>
          <w:lang w:val="af-ZA"/>
        </w:rPr>
      </w:pPr>
      <w:r w:rsidRPr="0093410B">
        <w:rPr>
          <w:rFonts w:ascii="GHEA Grapalat" w:hAnsi="GHEA Grapalat" w:cs="Sylfaen"/>
        </w:rPr>
        <w:t>Հ</w:t>
      </w:r>
      <w:r w:rsidRPr="0093410B">
        <w:rPr>
          <w:rFonts w:ascii="GHEA Grapalat" w:hAnsi="GHEA Grapalat" w:cs="Times Armenian"/>
          <w:lang w:val="af-ZA"/>
        </w:rPr>
        <w:t xml:space="preserve"> </w:t>
      </w:r>
      <w:r w:rsidRPr="0093410B">
        <w:rPr>
          <w:rFonts w:ascii="GHEA Grapalat" w:hAnsi="GHEA Grapalat" w:cs="Sylfaen"/>
        </w:rPr>
        <w:t>Ր</w:t>
      </w:r>
      <w:r w:rsidRPr="0093410B">
        <w:rPr>
          <w:rFonts w:ascii="GHEA Grapalat" w:hAnsi="GHEA Grapalat" w:cs="Times Armenian"/>
          <w:lang w:val="af-ZA"/>
        </w:rPr>
        <w:t xml:space="preserve"> </w:t>
      </w:r>
      <w:r w:rsidRPr="0093410B">
        <w:rPr>
          <w:rFonts w:ascii="GHEA Grapalat" w:hAnsi="GHEA Grapalat" w:cs="Sylfaen"/>
        </w:rPr>
        <w:t>Ա</w:t>
      </w:r>
      <w:r w:rsidRPr="0093410B">
        <w:rPr>
          <w:rFonts w:ascii="GHEA Grapalat" w:hAnsi="GHEA Grapalat" w:cs="Times Armenian"/>
          <w:lang w:val="af-ZA"/>
        </w:rPr>
        <w:t xml:space="preserve"> </w:t>
      </w:r>
      <w:r w:rsidRPr="0093410B">
        <w:rPr>
          <w:rFonts w:ascii="GHEA Grapalat" w:hAnsi="GHEA Grapalat" w:cs="Sylfaen"/>
        </w:rPr>
        <w:t>Վ</w:t>
      </w:r>
      <w:r w:rsidRPr="0093410B">
        <w:rPr>
          <w:rFonts w:ascii="GHEA Grapalat" w:hAnsi="GHEA Grapalat" w:cs="Times Armenian"/>
          <w:lang w:val="af-ZA"/>
        </w:rPr>
        <w:t xml:space="preserve"> </w:t>
      </w:r>
      <w:r w:rsidRPr="0093410B">
        <w:rPr>
          <w:rFonts w:ascii="GHEA Grapalat" w:hAnsi="GHEA Grapalat" w:cs="Sylfaen"/>
        </w:rPr>
        <w:t>Ե</w:t>
      </w:r>
      <w:r w:rsidRPr="0093410B">
        <w:rPr>
          <w:rFonts w:ascii="GHEA Grapalat" w:hAnsi="GHEA Grapalat" w:cs="Times Armenian"/>
          <w:lang w:val="af-ZA"/>
        </w:rPr>
        <w:t xml:space="preserve"> </w:t>
      </w:r>
      <w:r w:rsidRPr="0093410B">
        <w:rPr>
          <w:rFonts w:ascii="GHEA Grapalat" w:hAnsi="GHEA Grapalat" w:cs="Sylfaen"/>
        </w:rPr>
        <w:t>Ր</w:t>
      </w:r>
    </w:p>
    <w:p w14:paraId="578FEA34" w14:textId="77777777" w:rsidR="00E96B2B" w:rsidRPr="0093410B" w:rsidRDefault="00E96B2B" w:rsidP="00E96B2B">
      <w:pPr>
        <w:spacing w:after="120"/>
        <w:ind w:right="-7" w:firstLine="567"/>
        <w:jc w:val="center"/>
        <w:rPr>
          <w:rFonts w:ascii="GHEA Grapalat" w:hAnsi="GHEA Grapalat" w:cs="Sylfaen"/>
          <w:lang w:val="af-ZA"/>
        </w:rPr>
      </w:pPr>
    </w:p>
    <w:p w14:paraId="4718AD9F" w14:textId="77777777" w:rsidR="00E96B2B" w:rsidRPr="0093410B" w:rsidRDefault="00E96B2B" w:rsidP="00E96B2B">
      <w:pPr>
        <w:spacing w:after="120"/>
        <w:ind w:right="-7" w:firstLine="567"/>
        <w:jc w:val="center"/>
        <w:rPr>
          <w:rFonts w:ascii="GHEA Grapalat" w:hAnsi="GHEA Grapalat" w:cs="Sylfaen"/>
          <w:lang w:val="af-ZA"/>
        </w:rPr>
      </w:pPr>
    </w:p>
    <w:p w14:paraId="18C999B6" w14:textId="6540E729" w:rsidR="00E96B2B" w:rsidRDefault="00C50122" w:rsidP="00E96B2B">
      <w:pPr>
        <w:spacing w:after="120"/>
        <w:ind w:right="-7"/>
        <w:jc w:val="center"/>
        <w:rPr>
          <w:rFonts w:ascii="GHEA Grapalat" w:hAnsi="GHEA Grapalat" w:cs="Sylfaen"/>
          <w:lang w:val="af-ZA"/>
        </w:rPr>
      </w:pPr>
      <w:r w:rsidRPr="00C50122">
        <w:rPr>
          <w:rFonts w:ascii="GHEA Grapalat" w:hAnsi="GHEA Grapalat" w:cs="Sylfaen"/>
          <w:lang w:val="af-ZA"/>
        </w:rPr>
        <w:t>«</w:t>
      </w:r>
      <w:r w:rsidRPr="00C50122">
        <w:rPr>
          <w:rFonts w:ascii="GHEA Grapalat" w:hAnsi="GHEA Grapalat" w:cs="Sylfaen"/>
        </w:rPr>
        <w:t>ՔՐԵԱԿԱՏԱՐՈՂԱԿԱՆ</w:t>
      </w:r>
      <w:r w:rsidRPr="00C50122">
        <w:rPr>
          <w:rFonts w:ascii="GHEA Grapalat" w:hAnsi="GHEA Grapalat" w:cs="Sylfaen"/>
          <w:lang w:val="af-ZA"/>
        </w:rPr>
        <w:t xml:space="preserve"> </w:t>
      </w:r>
      <w:r w:rsidRPr="00C50122">
        <w:rPr>
          <w:rFonts w:ascii="GHEA Grapalat" w:hAnsi="GHEA Grapalat" w:cs="Sylfaen"/>
        </w:rPr>
        <w:t>ԲԺՇԿՈՒԹՅԱՆ</w:t>
      </w:r>
      <w:r w:rsidRPr="00C50122">
        <w:rPr>
          <w:rFonts w:ascii="GHEA Grapalat" w:hAnsi="GHEA Grapalat" w:cs="Sylfaen"/>
          <w:lang w:val="af-ZA"/>
        </w:rPr>
        <w:t xml:space="preserve"> </w:t>
      </w:r>
      <w:r w:rsidRPr="00C50122">
        <w:rPr>
          <w:rFonts w:ascii="GHEA Grapalat" w:hAnsi="GHEA Grapalat" w:cs="Sylfaen"/>
        </w:rPr>
        <w:t>ԿԵՆՏՐՈՆ</w:t>
      </w:r>
      <w:r w:rsidRPr="00C50122">
        <w:rPr>
          <w:rFonts w:ascii="GHEA Grapalat" w:hAnsi="GHEA Grapalat" w:cs="Sylfaen"/>
          <w:lang w:val="af-ZA"/>
        </w:rPr>
        <w:t xml:space="preserve">» </w:t>
      </w:r>
      <w:r w:rsidRPr="00C50122">
        <w:rPr>
          <w:rFonts w:ascii="GHEA Grapalat" w:hAnsi="GHEA Grapalat" w:cs="Sylfaen"/>
        </w:rPr>
        <w:t>ՊՈԱԿ</w:t>
      </w:r>
      <w:r w:rsidRPr="00C50122">
        <w:rPr>
          <w:rFonts w:ascii="GHEA Grapalat" w:hAnsi="GHEA Grapalat" w:cs="Sylfaen"/>
          <w:lang w:val="af-ZA"/>
        </w:rPr>
        <w:t>-</w:t>
      </w:r>
      <w:r w:rsidRPr="00C50122">
        <w:rPr>
          <w:rFonts w:ascii="GHEA Grapalat" w:hAnsi="GHEA Grapalat" w:cs="Sylfaen"/>
        </w:rPr>
        <w:t>Ի</w:t>
      </w:r>
      <w:r w:rsidRPr="00C50122">
        <w:rPr>
          <w:rFonts w:ascii="GHEA Grapalat" w:hAnsi="GHEA Grapalat" w:cs="Sylfaen"/>
          <w:lang w:val="af-ZA"/>
        </w:rPr>
        <w:t xml:space="preserve"> </w:t>
      </w:r>
      <w:r w:rsidR="00E96B2B" w:rsidRPr="0093410B">
        <w:rPr>
          <w:rFonts w:ascii="GHEA Grapalat" w:hAnsi="GHEA Grapalat" w:cs="Sylfaen"/>
        </w:rPr>
        <w:t>ԿԱՐԻՔՆԵՐԻ</w:t>
      </w:r>
      <w:r w:rsidR="00E96B2B" w:rsidRPr="0093410B">
        <w:rPr>
          <w:rFonts w:ascii="GHEA Grapalat" w:hAnsi="GHEA Grapalat" w:cs="Times Armenian"/>
          <w:lang w:val="af-ZA"/>
        </w:rPr>
        <w:t xml:space="preserve"> </w:t>
      </w:r>
      <w:r w:rsidR="00E96B2B" w:rsidRPr="0093410B">
        <w:rPr>
          <w:rFonts w:ascii="GHEA Grapalat" w:hAnsi="GHEA Grapalat" w:cs="Sylfaen"/>
        </w:rPr>
        <w:t>ՀԱՄԱՐ</w:t>
      </w:r>
      <w:r w:rsidR="00E96B2B" w:rsidRPr="0093410B">
        <w:rPr>
          <w:rFonts w:ascii="GHEA Grapalat" w:hAnsi="GHEA Grapalat" w:cs="Sylfaen"/>
          <w:lang w:val="af-ZA"/>
        </w:rPr>
        <w:t xml:space="preserve">` </w:t>
      </w:r>
    </w:p>
    <w:p w14:paraId="091A92A5" w14:textId="737F4C87" w:rsidR="00E96B2B" w:rsidRDefault="00A84E3F" w:rsidP="00E96B2B">
      <w:pPr>
        <w:spacing w:after="120"/>
        <w:ind w:right="-7"/>
        <w:jc w:val="center"/>
        <w:rPr>
          <w:rFonts w:ascii="GHEA Grapalat" w:hAnsi="GHEA Grapalat" w:cs="Sylfaen"/>
          <w:lang w:val="af-ZA"/>
        </w:rPr>
      </w:pPr>
      <w:r>
        <w:rPr>
          <w:rFonts w:ascii="GHEA Grapalat" w:hAnsi="GHEA Grapalat" w:cs="Sylfaen"/>
        </w:rPr>
        <w:t>ԸՆԹԱՑԻԿ</w:t>
      </w:r>
      <w:r w:rsidRPr="00C83AED">
        <w:rPr>
          <w:rFonts w:ascii="GHEA Grapalat" w:hAnsi="GHEA Grapalat" w:cs="Sylfaen"/>
          <w:lang w:val="af-ZA"/>
        </w:rPr>
        <w:t xml:space="preserve"> </w:t>
      </w:r>
      <w:r>
        <w:rPr>
          <w:rFonts w:ascii="GHEA Grapalat" w:hAnsi="GHEA Grapalat" w:cs="Sylfaen"/>
        </w:rPr>
        <w:t>ՆՈՐՈԳՄԱՆ</w:t>
      </w:r>
      <w:r w:rsidRPr="00C83AED">
        <w:rPr>
          <w:rFonts w:ascii="GHEA Grapalat" w:hAnsi="GHEA Grapalat" w:cs="Sylfaen"/>
          <w:lang w:val="af-ZA"/>
        </w:rPr>
        <w:t xml:space="preserve"> </w:t>
      </w:r>
      <w:r>
        <w:rPr>
          <w:rFonts w:ascii="GHEA Grapalat" w:hAnsi="GHEA Grapalat" w:cs="Sylfaen"/>
        </w:rPr>
        <w:t>ԱՇԽԱՏԱՆՔՆԵՐԻ</w:t>
      </w:r>
      <w:r w:rsidR="00E96B2B" w:rsidRPr="0093410B">
        <w:rPr>
          <w:rFonts w:ascii="GHEA Grapalat" w:hAnsi="GHEA Grapalat" w:cs="Sylfaen"/>
          <w:lang w:val="af-ZA"/>
        </w:rPr>
        <w:t xml:space="preserve"> </w:t>
      </w:r>
    </w:p>
    <w:p w14:paraId="5B7867E8" w14:textId="77777777" w:rsidR="00E96B2B" w:rsidRPr="0093410B" w:rsidRDefault="00E96B2B" w:rsidP="00E96B2B">
      <w:pPr>
        <w:spacing w:after="120"/>
        <w:ind w:right="-7"/>
        <w:jc w:val="center"/>
        <w:rPr>
          <w:rFonts w:ascii="GHEA Grapalat" w:hAnsi="GHEA Grapalat" w:cs="Sylfaen"/>
          <w:lang w:val="af-ZA"/>
        </w:rPr>
      </w:pPr>
      <w:r w:rsidRPr="0093410B">
        <w:rPr>
          <w:rFonts w:ascii="GHEA Grapalat" w:hAnsi="GHEA Grapalat" w:cs="Sylfaen"/>
        </w:rPr>
        <w:t>ՁԵՌՔԲԵՐՄԱՆ</w:t>
      </w:r>
      <w:r w:rsidRPr="0093410B">
        <w:rPr>
          <w:rFonts w:ascii="GHEA Grapalat" w:hAnsi="GHEA Grapalat" w:cs="Sylfaen"/>
          <w:lang w:val="af-ZA"/>
        </w:rPr>
        <w:t xml:space="preserve"> </w:t>
      </w:r>
      <w:r w:rsidRPr="0093410B">
        <w:rPr>
          <w:rFonts w:ascii="GHEA Grapalat" w:hAnsi="GHEA Grapalat" w:cs="Sylfaen"/>
        </w:rPr>
        <w:t>ՆՊԱՏԱԿՈՎ</w:t>
      </w:r>
      <w:r w:rsidRPr="0093410B">
        <w:rPr>
          <w:rFonts w:ascii="GHEA Grapalat" w:hAnsi="GHEA Grapalat" w:cs="Sylfaen"/>
          <w:lang w:val="af-ZA"/>
        </w:rPr>
        <w:t xml:space="preserve"> </w:t>
      </w:r>
      <w:r w:rsidRPr="0093410B">
        <w:rPr>
          <w:rFonts w:ascii="GHEA Grapalat" w:hAnsi="GHEA Grapalat" w:cs="Sylfaen"/>
        </w:rPr>
        <w:t>ՀԱՅՏԱՐԱՐՎԱԾ</w:t>
      </w:r>
      <w:r w:rsidRPr="0093410B">
        <w:rPr>
          <w:rFonts w:ascii="GHEA Grapalat" w:hAnsi="GHEA Grapalat" w:cs="Sylfaen"/>
          <w:lang w:val="af-ZA"/>
        </w:rPr>
        <w:t xml:space="preserve"> </w:t>
      </w:r>
    </w:p>
    <w:p w14:paraId="35371050" w14:textId="77777777" w:rsidR="00E96B2B" w:rsidRPr="00F566BF" w:rsidRDefault="00E96B2B" w:rsidP="00E96B2B">
      <w:pPr>
        <w:pStyle w:val="aa"/>
        <w:ind w:right="-7"/>
        <w:jc w:val="center"/>
        <w:rPr>
          <w:rFonts w:ascii="GHEA Grapalat" w:hAnsi="GHEA Grapalat"/>
          <w:szCs w:val="22"/>
          <w:lang w:val="af-ZA"/>
        </w:rPr>
      </w:pPr>
      <w:r w:rsidRPr="0093410B">
        <w:rPr>
          <w:rFonts w:ascii="GHEA Grapalat" w:hAnsi="GHEA Grapalat" w:cs="Sylfaen"/>
        </w:rPr>
        <w:t>ԳՆԱՆՇՄԱՆ</w:t>
      </w:r>
      <w:r w:rsidRPr="0093410B">
        <w:rPr>
          <w:rFonts w:ascii="GHEA Grapalat" w:hAnsi="GHEA Grapalat" w:cs="Sylfaen"/>
          <w:lang w:val="af-ZA"/>
        </w:rPr>
        <w:t xml:space="preserve"> </w:t>
      </w:r>
      <w:r w:rsidRPr="0093410B">
        <w:rPr>
          <w:rFonts w:ascii="GHEA Grapalat" w:hAnsi="GHEA Grapalat" w:cs="Sylfaen"/>
        </w:rPr>
        <w:t>ՀԱՐՑՄԱՆ</w:t>
      </w:r>
    </w:p>
    <w:p w14:paraId="1C79AF85" w14:textId="77777777" w:rsidR="00E96B2B" w:rsidRPr="00F566BF" w:rsidRDefault="00E96B2B" w:rsidP="00E96B2B">
      <w:pPr>
        <w:pStyle w:val="aa"/>
        <w:ind w:right="-7" w:firstLine="567"/>
        <w:jc w:val="center"/>
        <w:rPr>
          <w:rFonts w:ascii="GHEA Grapalat" w:hAnsi="GHEA Grapalat"/>
          <w:lang w:val="af-ZA"/>
        </w:rPr>
      </w:pPr>
    </w:p>
    <w:p w14:paraId="034F4EB9" w14:textId="77777777" w:rsidR="00E96B2B" w:rsidRPr="00F566BF" w:rsidRDefault="00E96B2B" w:rsidP="00E96B2B">
      <w:pPr>
        <w:pStyle w:val="aa"/>
        <w:ind w:right="-7" w:firstLine="567"/>
        <w:jc w:val="center"/>
        <w:rPr>
          <w:rFonts w:ascii="GHEA Grapalat" w:hAnsi="GHEA Grapalat"/>
          <w:lang w:val="af-ZA"/>
        </w:rPr>
      </w:pPr>
    </w:p>
    <w:p w14:paraId="148BB4AD" w14:textId="77777777" w:rsidR="00E96B2B" w:rsidRPr="00F566BF" w:rsidRDefault="00E96B2B" w:rsidP="00E96B2B">
      <w:pPr>
        <w:pStyle w:val="aa"/>
        <w:ind w:right="-7" w:firstLine="567"/>
        <w:jc w:val="center"/>
        <w:rPr>
          <w:rFonts w:ascii="GHEA Grapalat" w:hAnsi="GHEA Grapalat"/>
          <w:lang w:val="af-ZA"/>
        </w:rPr>
      </w:pPr>
    </w:p>
    <w:p w14:paraId="4E9EFD6F" w14:textId="77777777" w:rsidR="00E96B2B" w:rsidRPr="00F566BF" w:rsidRDefault="00E96B2B" w:rsidP="00E96B2B">
      <w:pPr>
        <w:pStyle w:val="aa"/>
        <w:ind w:right="-7" w:firstLine="567"/>
        <w:jc w:val="center"/>
        <w:rPr>
          <w:rFonts w:ascii="GHEA Grapalat" w:hAnsi="GHEA Grapalat"/>
          <w:lang w:val="af-ZA"/>
        </w:rPr>
      </w:pPr>
    </w:p>
    <w:p w14:paraId="446D58BA" w14:textId="77777777" w:rsidR="00E96B2B" w:rsidRPr="00F566BF" w:rsidRDefault="00E96B2B" w:rsidP="00E96B2B">
      <w:pPr>
        <w:pStyle w:val="aa"/>
        <w:ind w:right="-7" w:firstLine="567"/>
        <w:jc w:val="center"/>
        <w:rPr>
          <w:rFonts w:ascii="GHEA Grapalat" w:hAnsi="GHEA Grapalat"/>
          <w:lang w:val="af-ZA"/>
        </w:rPr>
      </w:pPr>
    </w:p>
    <w:p w14:paraId="31F1A366" w14:textId="77777777" w:rsidR="00E96B2B" w:rsidRPr="00F566BF" w:rsidRDefault="00E96B2B" w:rsidP="00E96B2B">
      <w:pPr>
        <w:pStyle w:val="aa"/>
        <w:ind w:right="-7" w:firstLine="567"/>
        <w:jc w:val="center"/>
        <w:rPr>
          <w:rFonts w:ascii="GHEA Grapalat" w:hAnsi="GHEA Grapalat"/>
          <w:lang w:val="af-ZA"/>
        </w:rPr>
      </w:pPr>
    </w:p>
    <w:p w14:paraId="1E165301" w14:textId="77777777" w:rsidR="00E96B2B" w:rsidRPr="00F566BF" w:rsidRDefault="00E96B2B" w:rsidP="00E96B2B">
      <w:pPr>
        <w:pStyle w:val="aa"/>
        <w:ind w:right="-7" w:firstLine="567"/>
        <w:jc w:val="center"/>
        <w:rPr>
          <w:rFonts w:ascii="GHEA Grapalat" w:hAnsi="GHEA Grapalat"/>
          <w:lang w:val="af-ZA"/>
        </w:rPr>
      </w:pPr>
    </w:p>
    <w:p w14:paraId="597B03C3" w14:textId="77777777" w:rsidR="00E96B2B" w:rsidRPr="00F566BF" w:rsidRDefault="00E96B2B" w:rsidP="00E96B2B">
      <w:pPr>
        <w:pStyle w:val="aa"/>
        <w:ind w:right="-7" w:firstLine="567"/>
        <w:jc w:val="center"/>
        <w:rPr>
          <w:rFonts w:ascii="GHEA Grapalat" w:hAnsi="GHEA Grapalat"/>
          <w:lang w:val="af-ZA"/>
        </w:rPr>
      </w:pPr>
    </w:p>
    <w:p w14:paraId="5F4C24BB" w14:textId="77777777" w:rsidR="00E96B2B" w:rsidRPr="00F566BF" w:rsidRDefault="00E96B2B" w:rsidP="00E96B2B">
      <w:pPr>
        <w:pStyle w:val="aa"/>
        <w:ind w:right="-7" w:firstLine="567"/>
        <w:jc w:val="center"/>
        <w:rPr>
          <w:rFonts w:ascii="GHEA Grapalat" w:hAnsi="GHEA Grapalat"/>
          <w:lang w:val="af-ZA"/>
        </w:rPr>
      </w:pPr>
    </w:p>
    <w:p w14:paraId="21B94133" w14:textId="77777777" w:rsidR="006D210A" w:rsidRPr="00095A8A" w:rsidRDefault="006D210A" w:rsidP="006D210A">
      <w:pPr>
        <w:ind w:firstLine="567"/>
        <w:jc w:val="both"/>
        <w:rPr>
          <w:rFonts w:ascii="GHEA Grapalat" w:hAnsi="GHEA Grapalat" w:cs="Sylfaen"/>
          <w:i/>
          <w:sz w:val="22"/>
          <w:szCs w:val="22"/>
          <w:lang w:val="af-ZA"/>
        </w:rPr>
      </w:pPr>
      <w:r w:rsidRPr="006A1134">
        <w:rPr>
          <w:rFonts w:ascii="GHEA Grapalat" w:hAnsi="GHEA Grapalat" w:cs="Sylfaen"/>
          <w:i/>
          <w:sz w:val="22"/>
          <w:szCs w:val="22"/>
          <w:lang w:val="hy-AM"/>
        </w:rPr>
        <w:t>Հարգելի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մասնակից</w:t>
      </w:r>
      <w:r w:rsidRPr="00095A8A">
        <w:rPr>
          <w:rFonts w:ascii="GHEA Grapalat" w:hAnsi="GHEA Grapalat" w:cs="Sylfaen"/>
          <w:i/>
          <w:sz w:val="22"/>
          <w:szCs w:val="22"/>
          <w:lang w:val="af-ZA"/>
        </w:rPr>
        <w:t xml:space="preserve"> </w:t>
      </w:r>
      <w:r w:rsidRPr="006A1134">
        <w:rPr>
          <w:rFonts w:ascii="GHEA Grapalat" w:hAnsi="GHEA Grapalat" w:cs="Sylfaen"/>
          <w:i/>
          <w:sz w:val="22"/>
          <w:szCs w:val="22"/>
          <w:lang w:val="hy-AM"/>
        </w:rPr>
        <w:t>նախքան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կազմելը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և</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ներկայացնելը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խնդրում</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ենք</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մանրամասնորեն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ուսումնասիրել</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սույն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քանի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որ</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հրավերին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չհամապատասխանող</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ենթակա</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մերժման</w:t>
      </w:r>
      <w:r w:rsidRPr="00095A8A">
        <w:rPr>
          <w:rFonts w:ascii="GHEA Grapalat" w:hAnsi="GHEA Grapalat" w:cs="Sylfaen"/>
          <w:i/>
          <w:sz w:val="22"/>
          <w:szCs w:val="22"/>
          <w:lang w:val="af-ZA"/>
        </w:rPr>
        <w:t xml:space="preserve">: </w:t>
      </w:r>
    </w:p>
    <w:p w14:paraId="76278BD1" w14:textId="22BB1CCD" w:rsidR="00E96B2B" w:rsidRPr="00F566BF" w:rsidRDefault="00E96B2B" w:rsidP="00CE6D49">
      <w:pPr>
        <w:ind w:firstLine="567"/>
        <w:jc w:val="center"/>
        <w:rPr>
          <w:rFonts w:ascii="GHEA Grapalat" w:hAnsi="GHEA Grapalat"/>
          <w:b/>
          <w:sz w:val="20"/>
          <w:szCs w:val="20"/>
          <w:lang w:val="af-ZA"/>
        </w:rPr>
      </w:pPr>
      <w:r w:rsidRPr="00F566BF">
        <w:rPr>
          <w:rFonts w:ascii="GHEA Grapalat" w:hAnsi="GHEA Grapalat" w:cs="Sylfaen"/>
          <w:b/>
          <w:sz w:val="20"/>
          <w:szCs w:val="22"/>
          <w:lang w:val="af-ZA"/>
        </w:rPr>
        <w:br w:type="page"/>
      </w:r>
      <w:r w:rsidRPr="00F566BF">
        <w:rPr>
          <w:rFonts w:ascii="GHEA Grapalat" w:hAnsi="GHEA Grapalat" w:cs="Sylfaen"/>
          <w:b/>
          <w:sz w:val="20"/>
          <w:szCs w:val="20"/>
        </w:rPr>
        <w:lastRenderedPageBreak/>
        <w:t>ԲՈՎԱՆԴԱԿՈւԹՅՈւՆ</w:t>
      </w:r>
    </w:p>
    <w:p w14:paraId="662BCAE8" w14:textId="77777777" w:rsidR="00E96B2B" w:rsidRPr="00F566BF" w:rsidRDefault="00E96B2B" w:rsidP="00E96B2B">
      <w:pPr>
        <w:ind w:firstLine="567"/>
        <w:jc w:val="center"/>
        <w:rPr>
          <w:rFonts w:ascii="GHEA Grapalat" w:hAnsi="GHEA Grapalat"/>
          <w:i/>
          <w:sz w:val="20"/>
          <w:lang w:val="af-ZA"/>
        </w:rPr>
      </w:pPr>
    </w:p>
    <w:p w14:paraId="536BC7DC" w14:textId="75A7B992" w:rsidR="00E96B2B" w:rsidRDefault="00CE6D49" w:rsidP="00E96B2B">
      <w:pPr>
        <w:ind w:firstLine="567"/>
        <w:jc w:val="center"/>
        <w:rPr>
          <w:rFonts w:ascii="GHEA Grapalat" w:hAnsi="GHEA Grapalat"/>
          <w:b/>
          <w:sz w:val="20"/>
          <w:lang w:val="af-ZA"/>
        </w:rPr>
      </w:pPr>
      <w:r w:rsidRPr="00CE6D49">
        <w:rPr>
          <w:rFonts w:ascii="GHEA Grapalat" w:hAnsi="GHEA Grapalat"/>
          <w:b/>
          <w:sz w:val="20"/>
          <w:lang w:val="af-ZA"/>
        </w:rPr>
        <w:t>«ՔՐԵԱԿԱՏԱՐՈՂԱԿԱՆ ԲԺՇԿՈՒԹՅԱՆ ԿԵՆՏՐՈՆ» ՊՈԱԿ-Ի</w:t>
      </w:r>
      <w:r w:rsidR="00E96B2B" w:rsidRPr="00381C90">
        <w:rPr>
          <w:rFonts w:ascii="GHEA Grapalat" w:hAnsi="GHEA Grapalat"/>
          <w:b/>
          <w:sz w:val="20"/>
          <w:lang w:val="af-ZA"/>
        </w:rPr>
        <w:t xml:space="preserve"> </w:t>
      </w:r>
      <w:r w:rsidR="00E96B2B">
        <w:rPr>
          <w:rFonts w:ascii="GHEA Grapalat" w:hAnsi="GHEA Grapalat"/>
          <w:b/>
          <w:sz w:val="20"/>
          <w:lang w:val="af-ZA"/>
        </w:rPr>
        <w:t xml:space="preserve">ԿԱՐԻՔՆԵՐԻ ՀԱՄԱՐ </w:t>
      </w:r>
      <w:r w:rsidR="00614F2E" w:rsidRPr="00614F2E">
        <w:rPr>
          <w:rFonts w:ascii="GHEA Grapalat" w:hAnsi="GHEA Grapalat"/>
          <w:b/>
          <w:sz w:val="20"/>
          <w:lang w:val="af-ZA"/>
        </w:rPr>
        <w:t>ԸՆԹԱՑԻԿ ՆՈՐՈԳՄԱՆ ԱՇԽԱՏԱՆՔՆԵՐ</w:t>
      </w:r>
      <w:r w:rsidR="00E96B2B">
        <w:rPr>
          <w:rFonts w:ascii="GHEA Grapalat" w:hAnsi="GHEA Grapalat"/>
          <w:b/>
          <w:sz w:val="20"/>
          <w:lang w:val="af-ZA"/>
        </w:rPr>
        <w:t xml:space="preserve">Ի </w:t>
      </w:r>
      <w:r w:rsidR="00E96B2B" w:rsidRPr="00F566BF">
        <w:rPr>
          <w:rFonts w:ascii="GHEA Grapalat" w:hAnsi="GHEA Grapalat"/>
          <w:b/>
          <w:sz w:val="20"/>
          <w:lang w:val="af-ZA"/>
        </w:rPr>
        <w:t>ՁԵՌՔԲԵՐՄԱՆ ՆՊԱՏԱԿՈՎ</w:t>
      </w:r>
    </w:p>
    <w:p w14:paraId="68DF186A" w14:textId="77777777" w:rsidR="00E96B2B" w:rsidRPr="00F566BF" w:rsidRDefault="00E96B2B" w:rsidP="00E96B2B">
      <w:pPr>
        <w:ind w:firstLine="567"/>
        <w:jc w:val="center"/>
        <w:rPr>
          <w:rFonts w:ascii="GHEA Grapalat" w:hAnsi="GHEA Grapalat"/>
          <w:i/>
          <w:sz w:val="20"/>
          <w:lang w:val="af-ZA"/>
        </w:rPr>
      </w:pPr>
      <w:r w:rsidRPr="00F566BF">
        <w:rPr>
          <w:rFonts w:ascii="GHEA Grapalat" w:hAnsi="GHEA Grapalat"/>
          <w:b/>
          <w:sz w:val="20"/>
          <w:lang w:val="af-ZA"/>
        </w:rPr>
        <w:t xml:space="preserve">ՀԱՅՏԱՐԱՐՎԱԾ </w:t>
      </w:r>
      <w:r>
        <w:rPr>
          <w:rFonts w:ascii="GHEA Grapalat" w:hAnsi="GHEA Grapalat"/>
          <w:b/>
          <w:sz w:val="20"/>
          <w:lang w:val="af-ZA"/>
        </w:rPr>
        <w:t>ԳՆԱՆՇՄԱՆ ՀԱՐՑՄԱՆ</w:t>
      </w:r>
      <w:r w:rsidRPr="00F566BF">
        <w:rPr>
          <w:rFonts w:ascii="GHEA Grapalat" w:hAnsi="GHEA Grapalat"/>
          <w:b/>
          <w:sz w:val="20"/>
          <w:lang w:val="af-ZA"/>
        </w:rPr>
        <w:t xml:space="preserve"> ՀՐԱՎԵՐԻ</w:t>
      </w:r>
    </w:p>
    <w:p w14:paraId="51B87E03" w14:textId="77777777" w:rsidR="00E96B2B" w:rsidRPr="00F566BF" w:rsidRDefault="00E96B2B" w:rsidP="00E96B2B">
      <w:pPr>
        <w:ind w:firstLine="567"/>
        <w:jc w:val="center"/>
        <w:rPr>
          <w:rFonts w:ascii="GHEA Grapalat" w:hAnsi="GHEA Grapalat" w:cs="Sylfaen"/>
          <w:b/>
          <w:sz w:val="20"/>
          <w:szCs w:val="22"/>
          <w:lang w:val="af-ZA"/>
        </w:rPr>
      </w:pPr>
    </w:p>
    <w:p w14:paraId="2DC71B53" w14:textId="77777777" w:rsidR="00E96B2B" w:rsidRPr="00F566BF" w:rsidRDefault="00E96B2B" w:rsidP="00E96B2B">
      <w:pPr>
        <w:ind w:firstLine="567"/>
        <w:jc w:val="center"/>
        <w:rPr>
          <w:rFonts w:ascii="GHEA Grapalat" w:hAnsi="GHEA Grapalat" w:cs="Sylfaen"/>
          <w:b/>
          <w:sz w:val="20"/>
          <w:szCs w:val="22"/>
          <w:lang w:val="af-ZA"/>
        </w:rPr>
      </w:pPr>
    </w:p>
    <w:p w14:paraId="4A6FF7A6" w14:textId="77777777" w:rsidR="00E96B2B" w:rsidRPr="00F566BF" w:rsidRDefault="00E96B2B" w:rsidP="00E96B2B">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447C737F" w14:textId="77777777" w:rsidR="00E96B2B" w:rsidRPr="00F566BF" w:rsidRDefault="00E96B2B" w:rsidP="00E96B2B">
      <w:pPr>
        <w:ind w:firstLine="567"/>
        <w:jc w:val="both"/>
        <w:rPr>
          <w:rFonts w:ascii="GHEA Grapalat" w:hAnsi="GHEA Grapalat"/>
          <w:sz w:val="20"/>
          <w:lang w:val="af-ZA"/>
        </w:rPr>
      </w:pPr>
    </w:p>
    <w:p w14:paraId="7567A0F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2396BE5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գնահատման</w:t>
      </w:r>
      <w:r w:rsidRPr="00F566BF">
        <w:rPr>
          <w:rFonts w:ascii="GHEA Grapalat" w:hAnsi="GHEA Grapalat" w:cs="Sylfaen"/>
          <w:sz w:val="20"/>
          <w:lang w:val="af-ZA"/>
        </w:rPr>
        <w:t xml:space="preserve"> </w:t>
      </w:r>
      <w:r w:rsidRPr="00F566BF">
        <w:rPr>
          <w:rFonts w:ascii="GHEA Grapalat" w:hAnsi="GHEA Grapalat" w:cs="Sylfaen"/>
          <w:sz w:val="20"/>
        </w:rPr>
        <w:t>կարգը</w:t>
      </w:r>
      <w:r w:rsidRPr="00F566BF">
        <w:rPr>
          <w:rFonts w:ascii="GHEA Grapalat" w:hAnsi="GHEA Grapalat" w:cs="Times Armenian"/>
          <w:sz w:val="20"/>
          <w:lang w:val="af-ZA"/>
        </w:rPr>
        <w:t xml:space="preserve">, 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ապահովում ներկայացնելու պայմանները </w:t>
      </w:r>
    </w:p>
    <w:p w14:paraId="691088EF"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3A6232A9"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643E3E3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42E555AA"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73142F80"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686F2C0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0BF9AD97"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ապահովումները</w:t>
      </w:r>
      <w:r w:rsidRPr="00F566BF">
        <w:rPr>
          <w:rFonts w:ascii="GHEA Grapalat" w:hAnsi="GHEA Grapalat" w:cs="Times Armenian"/>
          <w:sz w:val="20"/>
          <w:lang w:val="af-ZA"/>
        </w:rPr>
        <w:tab/>
        <w:t xml:space="preserve"> </w:t>
      </w:r>
    </w:p>
    <w:p w14:paraId="04853C8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06706D4D"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221DDD6B" w14:textId="77777777" w:rsidR="00E96B2B" w:rsidRPr="00F566BF" w:rsidRDefault="00E96B2B" w:rsidP="00E96B2B">
      <w:pPr>
        <w:ind w:firstLine="567"/>
        <w:jc w:val="both"/>
        <w:rPr>
          <w:rFonts w:ascii="GHEA Grapalat" w:hAnsi="GHEA Grapalat"/>
          <w:sz w:val="20"/>
          <w:lang w:val="af-ZA"/>
        </w:rPr>
      </w:pPr>
    </w:p>
    <w:p w14:paraId="6EC41F6B" w14:textId="77777777" w:rsidR="00E96B2B" w:rsidRPr="00F566BF" w:rsidRDefault="00E96B2B" w:rsidP="00E96B2B">
      <w:pPr>
        <w:ind w:firstLine="567"/>
        <w:jc w:val="both"/>
        <w:rPr>
          <w:rFonts w:ascii="GHEA Grapalat" w:hAnsi="GHEA Grapalat"/>
          <w:sz w:val="20"/>
          <w:lang w:val="af-ZA"/>
        </w:rPr>
      </w:pPr>
    </w:p>
    <w:p w14:paraId="74F64BFF" w14:textId="77777777" w:rsidR="00E96B2B" w:rsidRPr="00F566BF" w:rsidRDefault="00E96B2B" w:rsidP="00E96B2B">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Pr>
          <w:rFonts w:ascii="GHEA Grapalat" w:hAnsi="GHEA Grapalat" w:cs="Sylfaen"/>
          <w:b/>
          <w:sz w:val="20"/>
        </w:rPr>
        <w:t>ԳՆԱՆՇՄԱՆ</w:t>
      </w:r>
      <w:r w:rsidRPr="00FD6452">
        <w:rPr>
          <w:rFonts w:ascii="GHEA Grapalat" w:hAnsi="GHEA Grapalat" w:cs="Sylfaen"/>
          <w:b/>
          <w:sz w:val="20"/>
          <w:lang w:val="af-ZA"/>
        </w:rPr>
        <w:t xml:space="preserve"> </w:t>
      </w:r>
      <w:proofErr w:type="gramStart"/>
      <w:r>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27CE66DB" w14:textId="77777777" w:rsidR="00E96B2B" w:rsidRPr="00F566BF" w:rsidRDefault="00E96B2B" w:rsidP="00E96B2B">
      <w:pPr>
        <w:ind w:firstLine="567"/>
        <w:jc w:val="both"/>
        <w:rPr>
          <w:rFonts w:ascii="GHEA Grapalat" w:hAnsi="GHEA Grapalat"/>
          <w:sz w:val="20"/>
          <w:lang w:val="af-ZA"/>
        </w:rPr>
      </w:pPr>
    </w:p>
    <w:p w14:paraId="344CA4B8"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7B57F36B"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78224222"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555012B4" w14:textId="77777777" w:rsidR="00E96B2B" w:rsidRPr="00F566BF" w:rsidRDefault="00E96B2B" w:rsidP="00E96B2B">
      <w:pPr>
        <w:ind w:firstLine="1134"/>
        <w:jc w:val="both"/>
        <w:rPr>
          <w:rFonts w:ascii="GHEA Grapalat" w:hAnsi="GHEA Grapalat" w:cs="Times Armenian"/>
          <w:sz w:val="20"/>
          <w:lang w:val="af-ZA"/>
        </w:rPr>
      </w:pPr>
    </w:p>
    <w:p w14:paraId="7BEA6312" w14:textId="77777777" w:rsidR="00E96B2B" w:rsidRPr="00F566BF" w:rsidRDefault="00E96B2B" w:rsidP="00E96B2B">
      <w:pPr>
        <w:ind w:firstLine="1134"/>
        <w:jc w:val="both"/>
        <w:rPr>
          <w:rFonts w:ascii="GHEA Grapalat" w:hAnsi="GHEA Grapalat" w:cs="Times Armenian"/>
          <w:sz w:val="20"/>
          <w:lang w:val="af-ZA"/>
        </w:rPr>
      </w:pPr>
    </w:p>
    <w:p w14:paraId="69E7A804" w14:textId="77777777" w:rsidR="00E96B2B" w:rsidRPr="00F566BF" w:rsidRDefault="00E96B2B" w:rsidP="00E96B2B">
      <w:pPr>
        <w:ind w:firstLine="1134"/>
        <w:jc w:val="both"/>
        <w:rPr>
          <w:rFonts w:ascii="GHEA Grapalat" w:hAnsi="GHEA Grapalat" w:cs="Times Armenian"/>
          <w:sz w:val="20"/>
          <w:lang w:val="af-ZA"/>
        </w:rPr>
      </w:pPr>
    </w:p>
    <w:p w14:paraId="772592AB" w14:textId="77777777" w:rsidR="00E96B2B" w:rsidRPr="00F566BF" w:rsidRDefault="00E96B2B" w:rsidP="00E96B2B">
      <w:pPr>
        <w:ind w:firstLine="1134"/>
        <w:jc w:val="both"/>
        <w:rPr>
          <w:rFonts w:ascii="GHEA Grapalat" w:hAnsi="GHEA Grapalat" w:cs="Times Armenian"/>
          <w:sz w:val="20"/>
          <w:lang w:val="af-ZA"/>
        </w:rPr>
      </w:pPr>
    </w:p>
    <w:p w14:paraId="77789591" w14:textId="77777777" w:rsidR="00E96B2B" w:rsidRPr="00F566BF" w:rsidRDefault="00E96B2B" w:rsidP="00E96B2B">
      <w:pPr>
        <w:ind w:firstLine="1134"/>
        <w:jc w:val="both"/>
        <w:rPr>
          <w:rFonts w:ascii="GHEA Grapalat" w:hAnsi="GHEA Grapalat" w:cs="Times Armenian"/>
          <w:sz w:val="20"/>
          <w:lang w:val="af-ZA"/>
        </w:rPr>
      </w:pPr>
    </w:p>
    <w:p w14:paraId="680EC7CC"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3C4BEAB9" w14:textId="14C35A27" w:rsidR="00992EFE" w:rsidRPr="00095A8A" w:rsidRDefault="00992EFE" w:rsidP="00992EFE">
      <w:pPr>
        <w:jc w:val="both"/>
        <w:rPr>
          <w:rFonts w:ascii="GHEA Grapalat" w:hAnsi="GHEA Grapalat"/>
          <w:sz w:val="20"/>
          <w:lang w:val="af-ZA"/>
        </w:rPr>
      </w:pPr>
      <w:r w:rsidRPr="00095A8A">
        <w:rPr>
          <w:rFonts w:ascii="GHEA Grapalat" w:hAnsi="GHEA Grapalat"/>
          <w:sz w:val="20"/>
          <w:lang w:val="af-ZA"/>
        </w:rPr>
        <w:t xml:space="preserve">          </w:t>
      </w:r>
      <w:r w:rsidRPr="00095A8A">
        <w:rPr>
          <w:rFonts w:ascii="GHEA Grapalat" w:hAnsi="GHEA Grapalat" w:cs="Sylfaen"/>
          <w:sz w:val="20"/>
        </w:rPr>
        <w:t>Սույն</w:t>
      </w:r>
      <w:r w:rsidRPr="00095A8A">
        <w:rPr>
          <w:rFonts w:ascii="GHEA Grapalat" w:hAnsi="GHEA Grapalat" w:cs="Times Armenian"/>
          <w:sz w:val="20"/>
          <w:lang w:val="af-ZA"/>
        </w:rPr>
        <w:t xml:space="preserve"> </w:t>
      </w:r>
      <w:r w:rsidRPr="00095A8A">
        <w:rPr>
          <w:rFonts w:ascii="GHEA Grapalat" w:hAnsi="GHEA Grapalat" w:cs="Sylfaen"/>
          <w:sz w:val="20"/>
        </w:rPr>
        <w:t>հրավերը</w:t>
      </w:r>
      <w:r w:rsidRPr="00095A8A">
        <w:rPr>
          <w:rFonts w:ascii="GHEA Grapalat" w:hAnsi="GHEA Grapalat" w:cs="Times Armenian"/>
          <w:sz w:val="20"/>
          <w:lang w:val="af-ZA"/>
        </w:rPr>
        <w:t xml:space="preserve"> </w:t>
      </w:r>
      <w:r w:rsidRPr="00095A8A">
        <w:rPr>
          <w:rFonts w:ascii="GHEA Grapalat" w:hAnsi="GHEA Grapalat" w:cs="Sylfaen"/>
          <w:sz w:val="20"/>
        </w:rPr>
        <w:t>տրամադրվում</w:t>
      </w:r>
      <w:r w:rsidRPr="00095A8A">
        <w:rPr>
          <w:rFonts w:ascii="GHEA Grapalat" w:hAnsi="GHEA Grapalat" w:cs="Times Armenian"/>
          <w:sz w:val="20"/>
          <w:lang w:val="af-ZA"/>
        </w:rPr>
        <w:t xml:space="preserve"> </w:t>
      </w:r>
      <w:r w:rsidRPr="00095A8A">
        <w:rPr>
          <w:rFonts w:ascii="GHEA Grapalat" w:hAnsi="GHEA Grapalat" w:cs="Sylfaen"/>
          <w:sz w:val="20"/>
        </w:rPr>
        <w:t>է</w:t>
      </w:r>
      <w:r w:rsidRPr="00095A8A">
        <w:rPr>
          <w:rFonts w:ascii="GHEA Grapalat" w:hAnsi="GHEA Grapalat" w:cs="Times Armenian"/>
          <w:sz w:val="20"/>
          <w:lang w:val="af-ZA"/>
        </w:rPr>
        <w:t xml:space="preserve"> </w:t>
      </w:r>
      <w:r w:rsidRPr="00095A8A">
        <w:rPr>
          <w:rFonts w:ascii="GHEA Grapalat" w:hAnsi="GHEA Grapalat" w:cs="Sylfaen"/>
          <w:sz w:val="20"/>
        </w:rPr>
        <w:t>ի</w:t>
      </w:r>
      <w:r w:rsidRPr="00095A8A">
        <w:rPr>
          <w:rFonts w:ascii="GHEA Grapalat" w:hAnsi="GHEA Grapalat" w:cs="Times Armenian"/>
          <w:sz w:val="20"/>
          <w:lang w:val="af-ZA"/>
        </w:rPr>
        <w:t xml:space="preserve"> </w:t>
      </w:r>
      <w:r w:rsidRPr="00095A8A">
        <w:rPr>
          <w:rFonts w:ascii="GHEA Grapalat" w:hAnsi="GHEA Grapalat" w:cs="Sylfaen"/>
          <w:sz w:val="20"/>
        </w:rPr>
        <w:t>լրումն</w:t>
      </w:r>
      <w:r w:rsidRPr="00095A8A">
        <w:rPr>
          <w:rFonts w:ascii="GHEA Grapalat" w:hAnsi="GHEA Grapalat"/>
          <w:sz w:val="20"/>
          <w:lang w:val="af-ZA"/>
        </w:rPr>
        <w:t xml:space="preserve"> </w:t>
      </w:r>
      <w:r w:rsidR="00D90B43" w:rsidRPr="00D90B43">
        <w:rPr>
          <w:rFonts w:ascii="GHEA Grapalat" w:hAnsi="GHEA Grapalat"/>
          <w:b/>
          <w:lang w:val="hy-AM"/>
        </w:rPr>
        <w:t>«</w:t>
      </w:r>
      <w:r w:rsidR="00F370C1" w:rsidRPr="00F370C1">
        <w:rPr>
          <w:rFonts w:ascii="GHEA Grapalat" w:hAnsi="GHEA Grapalat"/>
          <w:b/>
          <w:lang w:val="hy-AM"/>
        </w:rPr>
        <w:t>ՔԲԿ</w:t>
      </w:r>
      <w:r w:rsidR="00F370C1" w:rsidRPr="00F370C1">
        <w:rPr>
          <w:rFonts w:ascii="GHEA Grapalat" w:hAnsi="GHEA Grapalat"/>
          <w:b/>
          <w:lang w:val="af-ZA"/>
        </w:rPr>
        <w:t>-ԳՀԱՇՁԲ-22/</w:t>
      </w:r>
      <w:r w:rsidR="00F370C1" w:rsidRPr="00F370C1">
        <w:rPr>
          <w:rFonts w:ascii="GHEA Grapalat" w:hAnsi="GHEA Grapalat"/>
          <w:b/>
          <w:lang w:val="hy-AM"/>
        </w:rPr>
        <w:t>22</w:t>
      </w:r>
      <w:r w:rsidR="00D90B43">
        <w:rPr>
          <w:rFonts w:ascii="GHEA Grapalat" w:hAnsi="GHEA Grapalat"/>
          <w:b/>
          <w:lang w:val="hy-AM"/>
        </w:rPr>
        <w:t>»</w:t>
      </w:r>
      <w:r w:rsidR="00F370C1" w:rsidRPr="00D90B43">
        <w:rPr>
          <w:rFonts w:ascii="GHEA Grapalat" w:hAnsi="GHEA Grapalat" w:cs="Sylfaen"/>
          <w:sz w:val="20"/>
          <w:lang w:val="af-ZA"/>
        </w:rPr>
        <w:t xml:space="preserve"> </w:t>
      </w:r>
      <w:r w:rsidRPr="00095A8A">
        <w:rPr>
          <w:rFonts w:ascii="GHEA Grapalat" w:hAnsi="GHEA Grapalat" w:cs="Sylfaen"/>
          <w:sz w:val="20"/>
        </w:rPr>
        <w:t>ծածկա</w:t>
      </w:r>
      <w:r w:rsidRPr="00095A8A">
        <w:rPr>
          <w:rFonts w:ascii="GHEA Grapalat" w:hAnsi="GHEA Grapalat" w:cs="Times Armenian"/>
          <w:sz w:val="20"/>
        </w:rPr>
        <w:t>գ</w:t>
      </w:r>
      <w:r w:rsidRPr="00095A8A">
        <w:rPr>
          <w:rFonts w:ascii="GHEA Grapalat" w:hAnsi="GHEA Grapalat" w:cs="Sylfaen"/>
          <w:sz w:val="20"/>
        </w:rPr>
        <w:t>րով</w:t>
      </w:r>
      <w:r w:rsidRPr="00095A8A">
        <w:rPr>
          <w:rFonts w:ascii="GHEA Grapalat" w:hAnsi="GHEA Grapalat"/>
          <w:sz w:val="20"/>
          <w:lang w:val="af-ZA"/>
        </w:rPr>
        <w:t xml:space="preserve"> </w:t>
      </w:r>
      <w:r w:rsidRPr="00095A8A">
        <w:rPr>
          <w:rFonts w:ascii="GHEA Grapalat" w:hAnsi="GHEA Grapalat" w:cs="Sylfaen"/>
          <w:sz w:val="20"/>
        </w:rPr>
        <w:t>անցկացվող</w:t>
      </w:r>
      <w:r w:rsidRPr="00095A8A">
        <w:rPr>
          <w:rFonts w:ascii="GHEA Grapalat" w:hAnsi="GHEA Grapalat" w:cs="Times Armenian"/>
          <w:sz w:val="20"/>
          <w:lang w:val="af-ZA"/>
        </w:rPr>
        <w:t xml:space="preserve"> </w:t>
      </w:r>
      <w:r w:rsidRPr="00095A8A">
        <w:rPr>
          <w:rFonts w:ascii="GHEA Grapalat" w:hAnsi="GHEA Grapalat" w:cs="Sylfaen"/>
          <w:sz w:val="20"/>
        </w:rPr>
        <w:t>գնանշման</w:t>
      </w:r>
      <w:r w:rsidRPr="00196C92">
        <w:rPr>
          <w:rFonts w:ascii="GHEA Grapalat" w:hAnsi="GHEA Grapalat" w:cs="Sylfaen"/>
          <w:sz w:val="20"/>
          <w:lang w:val="af-ZA"/>
        </w:rPr>
        <w:t xml:space="preserve"> </w:t>
      </w:r>
      <w:r w:rsidRPr="00095A8A">
        <w:rPr>
          <w:rFonts w:ascii="GHEA Grapalat" w:hAnsi="GHEA Grapalat" w:cs="Sylfaen"/>
          <w:sz w:val="20"/>
        </w:rPr>
        <w:t>հարցման</w:t>
      </w:r>
      <w:r w:rsidRPr="00095A8A">
        <w:rPr>
          <w:rFonts w:ascii="GHEA Grapalat" w:hAnsi="GHEA Grapalat" w:cs="Times Armenian"/>
          <w:sz w:val="20"/>
          <w:lang w:val="af-ZA"/>
        </w:rPr>
        <w:t xml:space="preserve"> (</w:t>
      </w:r>
      <w:r w:rsidRPr="00095A8A">
        <w:rPr>
          <w:rFonts w:ascii="GHEA Grapalat" w:hAnsi="GHEA Grapalat" w:cs="Sylfaen"/>
          <w:sz w:val="20"/>
        </w:rPr>
        <w:t>այսուհետև</w:t>
      </w:r>
      <w:r w:rsidRPr="00095A8A">
        <w:rPr>
          <w:rFonts w:ascii="GHEA Grapalat" w:hAnsi="GHEA Grapalat" w:cs="Times Armenian"/>
          <w:sz w:val="20"/>
          <w:lang w:val="af-ZA"/>
        </w:rPr>
        <w:t xml:space="preserve">` </w:t>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Times Armenian"/>
          <w:sz w:val="20"/>
          <w:lang w:val="af-ZA"/>
        </w:rPr>
        <w:t xml:space="preserve">) </w:t>
      </w:r>
      <w:r w:rsidRPr="00095A8A">
        <w:rPr>
          <w:rFonts w:ascii="GHEA Grapalat" w:hAnsi="GHEA Grapalat" w:cs="Sylfaen"/>
          <w:sz w:val="20"/>
        </w:rPr>
        <w:t>հայտարարության</w:t>
      </w:r>
      <w:r w:rsidRPr="00095A8A">
        <w:rPr>
          <w:rFonts w:ascii="GHEA Grapalat" w:hAnsi="GHEA Grapalat" w:cs="Times Armenian"/>
          <w:sz w:val="20"/>
          <w:lang w:val="af-ZA"/>
        </w:rPr>
        <w:t>։</w:t>
      </w:r>
    </w:p>
    <w:p w14:paraId="47789618" w14:textId="77777777" w:rsidR="00992EFE" w:rsidRPr="001076AE" w:rsidRDefault="00992EFE" w:rsidP="00992EFE">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822FD38"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715939C3"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6BFD6612" w14:textId="0709E7C1" w:rsidR="005A52CF" w:rsidRDefault="00992EFE" w:rsidP="00992EFE">
      <w:pPr>
        <w:jc w:val="center"/>
        <w:rPr>
          <w:rFonts w:ascii="GHEA Grapalat" w:hAnsi="GHEA Grapalat"/>
          <w:sz w:val="16"/>
          <w:szCs w:val="16"/>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0D44E5EA" w14:textId="77777777" w:rsidR="00992EFE" w:rsidRDefault="00992EFE" w:rsidP="00EF3662">
      <w:pPr>
        <w:jc w:val="center"/>
        <w:rPr>
          <w:rFonts w:ascii="GHEA Grapalat" w:hAnsi="GHEA Grapalat" w:cs="Sylfaen"/>
          <w:szCs w:val="22"/>
          <w:lang w:val="hy-AM"/>
        </w:rPr>
      </w:pPr>
    </w:p>
    <w:p w14:paraId="2734F64F" w14:textId="77777777" w:rsidR="00992EFE" w:rsidRDefault="00992EFE" w:rsidP="00EF3662">
      <w:pPr>
        <w:jc w:val="center"/>
        <w:rPr>
          <w:rFonts w:ascii="GHEA Grapalat" w:hAnsi="GHEA Grapalat" w:cs="Sylfaen"/>
          <w:szCs w:val="22"/>
          <w:lang w:val="hy-AM"/>
        </w:rPr>
      </w:pPr>
    </w:p>
    <w:p w14:paraId="35DA064C" w14:textId="77777777" w:rsidR="00992EFE" w:rsidRDefault="00992EFE" w:rsidP="00EF3662">
      <w:pPr>
        <w:jc w:val="center"/>
        <w:rPr>
          <w:rFonts w:ascii="GHEA Grapalat" w:hAnsi="GHEA Grapalat" w:cs="Sylfaen"/>
          <w:szCs w:val="22"/>
          <w:lang w:val="hy-AM"/>
        </w:rPr>
      </w:pPr>
    </w:p>
    <w:p w14:paraId="08306409" w14:textId="77777777" w:rsidR="00992EFE" w:rsidRDefault="00992EFE" w:rsidP="00EF3662">
      <w:pPr>
        <w:jc w:val="center"/>
        <w:rPr>
          <w:rFonts w:ascii="GHEA Grapalat" w:hAnsi="GHEA Grapalat" w:cs="Sylfaen"/>
          <w:szCs w:val="22"/>
          <w:lang w:val="hy-AM"/>
        </w:rPr>
      </w:pPr>
    </w:p>
    <w:p w14:paraId="437A5941" w14:textId="77777777" w:rsidR="00992EFE" w:rsidRDefault="00992EFE" w:rsidP="00EF3662">
      <w:pPr>
        <w:jc w:val="center"/>
        <w:rPr>
          <w:rFonts w:ascii="GHEA Grapalat" w:hAnsi="GHEA Grapalat" w:cs="Sylfaen"/>
          <w:szCs w:val="22"/>
          <w:lang w:val="hy-AM"/>
        </w:rPr>
      </w:pPr>
    </w:p>
    <w:p w14:paraId="47BEDDFE" w14:textId="77777777" w:rsidR="00992EFE" w:rsidRDefault="00992EFE" w:rsidP="00EF3662">
      <w:pPr>
        <w:jc w:val="center"/>
        <w:rPr>
          <w:rFonts w:ascii="GHEA Grapalat" w:hAnsi="GHEA Grapalat" w:cs="Sylfaen"/>
          <w:szCs w:val="22"/>
          <w:lang w:val="hy-AM"/>
        </w:rPr>
      </w:pPr>
    </w:p>
    <w:p w14:paraId="005728C7" w14:textId="77777777" w:rsidR="00992EFE" w:rsidRDefault="00992EFE" w:rsidP="00EF3662">
      <w:pPr>
        <w:jc w:val="center"/>
        <w:rPr>
          <w:rFonts w:ascii="GHEA Grapalat" w:hAnsi="GHEA Grapalat" w:cs="Sylfaen"/>
          <w:szCs w:val="22"/>
          <w:lang w:val="hy-AM"/>
        </w:rPr>
      </w:pPr>
    </w:p>
    <w:p w14:paraId="2AC4030E" w14:textId="77777777" w:rsidR="00992EFE" w:rsidRDefault="00992EFE" w:rsidP="00EF3662">
      <w:pPr>
        <w:jc w:val="center"/>
        <w:rPr>
          <w:rFonts w:ascii="GHEA Grapalat" w:hAnsi="GHEA Grapalat" w:cs="Sylfaen"/>
          <w:szCs w:val="22"/>
          <w:lang w:val="hy-AM"/>
        </w:rPr>
      </w:pPr>
    </w:p>
    <w:p w14:paraId="3CB602BC" w14:textId="77777777" w:rsidR="00992EFE" w:rsidRDefault="00992EFE" w:rsidP="00EF3662">
      <w:pPr>
        <w:jc w:val="center"/>
        <w:rPr>
          <w:rFonts w:ascii="GHEA Grapalat" w:hAnsi="GHEA Grapalat" w:cs="Sylfaen"/>
          <w:szCs w:val="22"/>
          <w:lang w:val="hy-AM"/>
        </w:rPr>
      </w:pPr>
    </w:p>
    <w:p w14:paraId="2D93B593" w14:textId="77777777" w:rsidR="00992EFE" w:rsidRDefault="00992EFE" w:rsidP="00EF3662">
      <w:pPr>
        <w:jc w:val="center"/>
        <w:rPr>
          <w:rFonts w:ascii="GHEA Grapalat" w:hAnsi="GHEA Grapalat" w:cs="Sylfaen"/>
          <w:szCs w:val="22"/>
          <w:lang w:val="hy-AM"/>
        </w:rPr>
      </w:pPr>
    </w:p>
    <w:p w14:paraId="16A982A0" w14:textId="77777777" w:rsidR="00992EFE" w:rsidRDefault="00992EFE" w:rsidP="00EF3662">
      <w:pPr>
        <w:jc w:val="center"/>
        <w:rPr>
          <w:rFonts w:ascii="GHEA Grapalat" w:hAnsi="GHEA Grapalat" w:cs="Sylfaen"/>
          <w:szCs w:val="22"/>
          <w:lang w:val="hy-AM"/>
        </w:rPr>
      </w:pPr>
    </w:p>
    <w:p w14:paraId="0004ECC6" w14:textId="77777777" w:rsidR="00992EFE" w:rsidRDefault="00992EFE" w:rsidP="00EF3662">
      <w:pPr>
        <w:jc w:val="center"/>
        <w:rPr>
          <w:rFonts w:ascii="GHEA Grapalat" w:hAnsi="GHEA Grapalat" w:cs="Sylfaen"/>
          <w:szCs w:val="22"/>
          <w:lang w:val="hy-AM"/>
        </w:rPr>
      </w:pPr>
    </w:p>
    <w:p w14:paraId="57FC27B1" w14:textId="77777777" w:rsidR="00992EFE" w:rsidRDefault="00992EFE" w:rsidP="00EF3662">
      <w:pPr>
        <w:jc w:val="center"/>
        <w:rPr>
          <w:rFonts w:ascii="GHEA Grapalat" w:hAnsi="GHEA Grapalat" w:cs="Sylfaen"/>
          <w:szCs w:val="22"/>
          <w:lang w:val="hy-AM"/>
        </w:rPr>
      </w:pPr>
    </w:p>
    <w:p w14:paraId="7F8BA13E" w14:textId="77777777" w:rsidR="00992EFE" w:rsidRDefault="00992EFE" w:rsidP="00EF3662">
      <w:pPr>
        <w:jc w:val="center"/>
        <w:rPr>
          <w:rFonts w:ascii="GHEA Grapalat" w:hAnsi="GHEA Grapalat" w:cs="Sylfaen"/>
          <w:szCs w:val="22"/>
          <w:lang w:val="hy-AM"/>
        </w:rPr>
      </w:pPr>
    </w:p>
    <w:p w14:paraId="2AB5BD76" w14:textId="77777777" w:rsidR="00992EFE" w:rsidRDefault="00992EFE" w:rsidP="00EF3662">
      <w:pPr>
        <w:jc w:val="center"/>
        <w:rPr>
          <w:rFonts w:ascii="GHEA Grapalat" w:hAnsi="GHEA Grapalat" w:cs="Sylfaen"/>
          <w:szCs w:val="22"/>
          <w:lang w:val="hy-AM"/>
        </w:rPr>
      </w:pPr>
    </w:p>
    <w:p w14:paraId="19322E1D" w14:textId="77777777" w:rsidR="00992EFE" w:rsidRDefault="00992EFE" w:rsidP="00EF3662">
      <w:pPr>
        <w:jc w:val="center"/>
        <w:rPr>
          <w:rFonts w:ascii="GHEA Grapalat" w:hAnsi="GHEA Grapalat" w:cs="Sylfaen"/>
          <w:szCs w:val="22"/>
          <w:lang w:val="hy-AM"/>
        </w:rPr>
      </w:pPr>
    </w:p>
    <w:p w14:paraId="351FC4A2" w14:textId="77777777" w:rsidR="00992EFE" w:rsidRDefault="00992EFE" w:rsidP="00EF3662">
      <w:pPr>
        <w:jc w:val="center"/>
        <w:rPr>
          <w:rFonts w:ascii="GHEA Grapalat" w:hAnsi="GHEA Grapalat" w:cs="Sylfaen"/>
          <w:szCs w:val="22"/>
          <w:lang w:val="hy-AM"/>
        </w:rPr>
      </w:pPr>
    </w:p>
    <w:p w14:paraId="1EC75A3D" w14:textId="77777777" w:rsidR="00992EFE" w:rsidRDefault="00992EFE" w:rsidP="00EF3662">
      <w:pPr>
        <w:jc w:val="center"/>
        <w:rPr>
          <w:rFonts w:ascii="GHEA Grapalat" w:hAnsi="GHEA Grapalat" w:cs="Sylfaen"/>
          <w:szCs w:val="22"/>
          <w:lang w:val="hy-AM"/>
        </w:rPr>
      </w:pPr>
    </w:p>
    <w:p w14:paraId="60DD9267" w14:textId="77777777" w:rsidR="00992EFE" w:rsidRDefault="00992EFE" w:rsidP="00EF3662">
      <w:pPr>
        <w:jc w:val="center"/>
        <w:rPr>
          <w:rFonts w:ascii="GHEA Grapalat" w:hAnsi="GHEA Grapalat" w:cs="Sylfaen"/>
          <w:szCs w:val="22"/>
          <w:lang w:val="hy-AM"/>
        </w:rPr>
      </w:pPr>
    </w:p>
    <w:p w14:paraId="2F4654C2" w14:textId="77777777" w:rsidR="00992EFE" w:rsidRDefault="00992EFE" w:rsidP="00EF3662">
      <w:pPr>
        <w:jc w:val="center"/>
        <w:rPr>
          <w:rFonts w:ascii="GHEA Grapalat" w:hAnsi="GHEA Grapalat" w:cs="Sylfaen"/>
          <w:szCs w:val="22"/>
          <w:lang w:val="hy-AM"/>
        </w:rPr>
      </w:pPr>
    </w:p>
    <w:p w14:paraId="382E5A10" w14:textId="77777777" w:rsidR="00992EFE" w:rsidRDefault="00992EFE" w:rsidP="00EF3662">
      <w:pPr>
        <w:jc w:val="center"/>
        <w:rPr>
          <w:rFonts w:ascii="GHEA Grapalat" w:hAnsi="GHEA Grapalat" w:cs="Sylfaen"/>
          <w:szCs w:val="22"/>
          <w:lang w:val="hy-AM"/>
        </w:rPr>
      </w:pPr>
    </w:p>
    <w:p w14:paraId="6541EB81" w14:textId="77777777" w:rsidR="00992EFE" w:rsidRDefault="00992EFE" w:rsidP="00EF3662">
      <w:pPr>
        <w:jc w:val="center"/>
        <w:rPr>
          <w:rFonts w:ascii="GHEA Grapalat" w:hAnsi="GHEA Grapalat" w:cs="Sylfaen"/>
          <w:szCs w:val="22"/>
          <w:lang w:val="hy-AM"/>
        </w:rPr>
      </w:pPr>
    </w:p>
    <w:p w14:paraId="2CF4AFF2" w14:textId="77777777" w:rsidR="00992EFE" w:rsidRDefault="00992EFE" w:rsidP="00EF3662">
      <w:pPr>
        <w:jc w:val="center"/>
        <w:rPr>
          <w:rFonts w:ascii="GHEA Grapalat" w:hAnsi="GHEA Grapalat" w:cs="Sylfaen"/>
          <w:szCs w:val="22"/>
          <w:lang w:val="hy-AM"/>
        </w:rPr>
      </w:pPr>
    </w:p>
    <w:p w14:paraId="420EA8F6" w14:textId="77777777" w:rsidR="00992EFE" w:rsidRDefault="00992EFE" w:rsidP="00EF3662">
      <w:pPr>
        <w:jc w:val="center"/>
        <w:rPr>
          <w:rFonts w:ascii="GHEA Grapalat" w:hAnsi="GHEA Grapalat" w:cs="Sylfaen"/>
          <w:szCs w:val="22"/>
          <w:lang w:val="hy-AM"/>
        </w:rPr>
      </w:pPr>
    </w:p>
    <w:p w14:paraId="4774BB3C" w14:textId="77777777" w:rsidR="00992EFE" w:rsidRDefault="00992EFE" w:rsidP="00EF3662">
      <w:pPr>
        <w:jc w:val="center"/>
        <w:rPr>
          <w:rFonts w:ascii="GHEA Grapalat" w:hAnsi="GHEA Grapalat" w:cs="Sylfaen"/>
          <w:szCs w:val="22"/>
          <w:lang w:val="hy-AM"/>
        </w:rPr>
      </w:pPr>
    </w:p>
    <w:p w14:paraId="643FCCC7" w14:textId="77777777" w:rsidR="00992EFE" w:rsidRDefault="00992EFE" w:rsidP="00EF3662">
      <w:pPr>
        <w:jc w:val="center"/>
        <w:rPr>
          <w:rFonts w:ascii="GHEA Grapalat" w:hAnsi="GHEA Grapalat" w:cs="Sylfaen"/>
          <w:szCs w:val="22"/>
          <w:lang w:val="hy-AM"/>
        </w:rPr>
      </w:pPr>
    </w:p>
    <w:p w14:paraId="7E9FE247" w14:textId="77777777" w:rsidR="00992EFE" w:rsidRDefault="00992EFE" w:rsidP="00EF3662">
      <w:pPr>
        <w:jc w:val="center"/>
        <w:rPr>
          <w:rFonts w:ascii="GHEA Grapalat" w:hAnsi="GHEA Grapalat" w:cs="Sylfaen"/>
          <w:szCs w:val="22"/>
          <w:lang w:val="hy-AM"/>
        </w:rPr>
      </w:pPr>
    </w:p>
    <w:p w14:paraId="56B8C4E3" w14:textId="77777777" w:rsidR="00992EFE" w:rsidRDefault="00992EFE" w:rsidP="00EF3662">
      <w:pPr>
        <w:jc w:val="center"/>
        <w:rPr>
          <w:rFonts w:ascii="GHEA Grapalat" w:hAnsi="GHEA Grapalat" w:cs="Sylfaen"/>
          <w:szCs w:val="22"/>
          <w:lang w:val="hy-AM"/>
        </w:rPr>
      </w:pPr>
    </w:p>
    <w:p w14:paraId="0966257D" w14:textId="77777777" w:rsidR="00992EFE" w:rsidRDefault="00992EFE" w:rsidP="00EF3662">
      <w:pPr>
        <w:jc w:val="center"/>
        <w:rPr>
          <w:rFonts w:ascii="GHEA Grapalat" w:hAnsi="GHEA Grapalat" w:cs="Sylfaen"/>
          <w:szCs w:val="22"/>
          <w:lang w:val="hy-AM"/>
        </w:rPr>
      </w:pPr>
    </w:p>
    <w:p w14:paraId="2EB8EAE7" w14:textId="77777777" w:rsidR="00992EFE" w:rsidRDefault="00992EFE" w:rsidP="00EF3662">
      <w:pPr>
        <w:jc w:val="center"/>
        <w:rPr>
          <w:rFonts w:ascii="GHEA Grapalat" w:hAnsi="GHEA Grapalat" w:cs="Sylfaen"/>
          <w:szCs w:val="22"/>
          <w:lang w:val="hy-AM"/>
        </w:rPr>
      </w:pPr>
    </w:p>
    <w:p w14:paraId="07186621" w14:textId="77777777" w:rsidR="00992EFE" w:rsidRDefault="00992EFE" w:rsidP="00EF3662">
      <w:pPr>
        <w:jc w:val="center"/>
        <w:rPr>
          <w:rFonts w:ascii="GHEA Grapalat" w:hAnsi="GHEA Grapalat" w:cs="Sylfaen"/>
          <w:szCs w:val="22"/>
          <w:lang w:val="hy-AM"/>
        </w:rPr>
      </w:pPr>
    </w:p>
    <w:p w14:paraId="4E12BB08" w14:textId="77777777" w:rsidR="00992EFE" w:rsidRDefault="00992EFE" w:rsidP="00EF3662">
      <w:pPr>
        <w:jc w:val="center"/>
        <w:rPr>
          <w:rFonts w:ascii="GHEA Grapalat" w:hAnsi="GHEA Grapalat" w:cs="Sylfaen"/>
          <w:szCs w:val="22"/>
          <w:lang w:val="hy-AM"/>
        </w:rPr>
      </w:pPr>
    </w:p>
    <w:p w14:paraId="3F9E00D7" w14:textId="77777777" w:rsidR="00992EFE" w:rsidRDefault="00992EFE" w:rsidP="00EF3662">
      <w:pPr>
        <w:jc w:val="center"/>
        <w:rPr>
          <w:rFonts w:ascii="GHEA Grapalat" w:hAnsi="GHEA Grapalat" w:cs="Sylfaen"/>
          <w:szCs w:val="22"/>
          <w:lang w:val="hy-AM"/>
        </w:rPr>
      </w:pPr>
    </w:p>
    <w:p w14:paraId="2B931744" w14:textId="77777777" w:rsidR="00992EFE" w:rsidRDefault="00992EFE" w:rsidP="00EF3662">
      <w:pPr>
        <w:jc w:val="center"/>
        <w:rPr>
          <w:rFonts w:ascii="GHEA Grapalat" w:hAnsi="GHEA Grapalat" w:cs="Sylfaen"/>
          <w:szCs w:val="22"/>
          <w:lang w:val="hy-AM"/>
        </w:rPr>
      </w:pPr>
    </w:p>
    <w:p w14:paraId="57840D8B" w14:textId="7D241317" w:rsidR="00096865" w:rsidRPr="00992EFE" w:rsidRDefault="00096865" w:rsidP="00EF3662">
      <w:pPr>
        <w:jc w:val="center"/>
        <w:rPr>
          <w:rFonts w:ascii="GHEA Grapalat" w:hAnsi="GHEA Grapalat"/>
          <w:szCs w:val="22"/>
          <w:lang w:val="hy-AM"/>
        </w:rPr>
      </w:pPr>
      <w:proofErr w:type="gramStart"/>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7C7A3B84" w14:textId="7CF42A69" w:rsidR="00096865" w:rsidRDefault="00096865" w:rsidP="00C34135">
      <w:pPr>
        <w:pStyle w:val="3"/>
        <w:numPr>
          <w:ilvl w:val="1"/>
          <w:numId w:val="32"/>
        </w:numPr>
        <w:spacing w:line="240" w:lineRule="auto"/>
        <w:jc w:val="both"/>
        <w:rPr>
          <w:rFonts w:ascii="GHEA Grapalat" w:hAnsi="GHEA Grapalat"/>
          <w:i w:val="0"/>
          <w:lang w:val="hy-AM"/>
        </w:rPr>
      </w:pPr>
      <w:r w:rsidRPr="00417B96">
        <w:rPr>
          <w:rFonts w:ascii="GHEA Grapalat" w:hAnsi="GHEA Grapalat" w:cs="Sylfaen"/>
          <w:i w:val="0"/>
        </w:rPr>
        <w:t>Գնման</w:t>
      </w:r>
      <w:r w:rsidRPr="00417B96">
        <w:rPr>
          <w:rFonts w:ascii="GHEA Grapalat" w:hAnsi="GHEA Grapalat" w:cs="Sylfaen"/>
          <w:i w:val="0"/>
          <w:lang w:val="af-ZA"/>
        </w:rPr>
        <w:t xml:space="preserve"> </w:t>
      </w:r>
      <w:r w:rsidRPr="00417B96">
        <w:rPr>
          <w:rFonts w:ascii="GHEA Grapalat" w:hAnsi="GHEA Grapalat" w:cs="Sylfaen"/>
          <w:i w:val="0"/>
        </w:rPr>
        <w:t>առարկա</w:t>
      </w:r>
      <w:r w:rsidRPr="00417B96">
        <w:rPr>
          <w:rFonts w:ascii="GHEA Grapalat" w:hAnsi="GHEA Grapalat" w:cs="Sylfaen"/>
          <w:i w:val="0"/>
          <w:lang w:val="af-ZA"/>
        </w:rPr>
        <w:t xml:space="preserve"> </w:t>
      </w:r>
      <w:r w:rsidRPr="00417B96">
        <w:rPr>
          <w:rFonts w:ascii="GHEA Grapalat" w:hAnsi="GHEA Grapalat" w:cs="Sylfaen"/>
          <w:i w:val="0"/>
        </w:rPr>
        <w:t>է</w:t>
      </w:r>
      <w:r w:rsidRPr="00417B96">
        <w:rPr>
          <w:rFonts w:ascii="GHEA Grapalat" w:hAnsi="GHEA Grapalat" w:cs="Sylfaen"/>
          <w:i w:val="0"/>
          <w:lang w:val="af-ZA"/>
        </w:rPr>
        <w:t xml:space="preserve"> </w:t>
      </w:r>
      <w:proofErr w:type="gramStart"/>
      <w:r w:rsidRPr="00417B96">
        <w:rPr>
          <w:rFonts w:ascii="GHEA Grapalat" w:hAnsi="GHEA Grapalat" w:cs="Sylfaen"/>
          <w:i w:val="0"/>
        </w:rPr>
        <w:t>հանդիսանում</w:t>
      </w:r>
      <w:r w:rsidRPr="00417B96">
        <w:rPr>
          <w:rFonts w:ascii="GHEA Grapalat" w:hAnsi="GHEA Grapalat" w:cs="Sylfaen"/>
          <w:i w:val="0"/>
          <w:lang w:val="af-ZA"/>
        </w:rPr>
        <w:t xml:space="preserve">  </w:t>
      </w:r>
      <w:r w:rsidR="00992EFE">
        <w:rPr>
          <w:rFonts w:ascii="GHEA Grapalat" w:hAnsi="GHEA Grapalat"/>
          <w:i w:val="0"/>
          <w:lang w:val="af-ZA"/>
        </w:rPr>
        <w:t>«</w:t>
      </w:r>
      <w:proofErr w:type="gramEnd"/>
      <w:r w:rsidR="00992EFE">
        <w:rPr>
          <w:rFonts w:ascii="GHEA Grapalat" w:hAnsi="GHEA Grapalat"/>
          <w:i w:val="0"/>
          <w:lang w:val="hy-AM"/>
        </w:rPr>
        <w:t>Ք</w:t>
      </w:r>
      <w:r w:rsidR="00992EFE" w:rsidRPr="00992EFE">
        <w:rPr>
          <w:rFonts w:ascii="GHEA Grapalat" w:hAnsi="GHEA Grapalat"/>
          <w:i w:val="0"/>
          <w:lang w:val="af-ZA"/>
        </w:rPr>
        <w:t xml:space="preserve">րեակատարողական բժշկության կենտրոն» </w:t>
      </w:r>
      <w:r w:rsidR="00C34135" w:rsidRPr="00992EFE">
        <w:rPr>
          <w:rFonts w:ascii="GHEA Grapalat" w:hAnsi="GHEA Grapalat"/>
          <w:i w:val="0"/>
          <w:lang w:val="af-ZA"/>
        </w:rPr>
        <w:t>ՊՈԱԿ</w:t>
      </w:r>
      <w:r w:rsidR="00A82DFB">
        <w:rPr>
          <w:rFonts w:ascii="GHEA Grapalat" w:hAnsi="GHEA Grapalat"/>
          <w:i w:val="0"/>
          <w:lang w:val="hy-AM"/>
        </w:rPr>
        <w:t>-ի</w:t>
      </w:r>
      <w:r w:rsidR="00C34135" w:rsidRPr="00992EFE">
        <w:rPr>
          <w:rFonts w:ascii="GHEA Grapalat" w:hAnsi="GHEA Grapalat"/>
          <w:i w:val="0"/>
          <w:lang w:val="af-ZA"/>
        </w:rPr>
        <w:t xml:space="preserve"> </w:t>
      </w:r>
      <w:r w:rsidRPr="00417B96">
        <w:rPr>
          <w:rFonts w:ascii="GHEA Grapalat" w:hAnsi="GHEA Grapalat" w:cs="Sylfaen"/>
          <w:i w:val="0"/>
        </w:rPr>
        <w:t>կարիքների</w:t>
      </w:r>
      <w:r w:rsidRPr="00E96B2B">
        <w:rPr>
          <w:rFonts w:ascii="GHEA Grapalat" w:hAnsi="GHEA Grapalat" w:cs="Sylfaen"/>
          <w:i w:val="0"/>
        </w:rPr>
        <w:t xml:space="preserve"> </w:t>
      </w:r>
      <w:r w:rsidRPr="00417B96">
        <w:rPr>
          <w:rFonts w:ascii="GHEA Grapalat" w:hAnsi="GHEA Grapalat" w:cs="Sylfaen"/>
          <w:i w:val="0"/>
        </w:rPr>
        <w:t>համար</w:t>
      </w:r>
      <w:r w:rsidRPr="00E96B2B">
        <w:rPr>
          <w:rFonts w:ascii="GHEA Grapalat" w:hAnsi="GHEA Grapalat" w:cs="Sylfaen"/>
          <w:i w:val="0"/>
        </w:rPr>
        <w:t xml:space="preserve"> </w:t>
      </w:r>
      <w:r w:rsidR="00C34135" w:rsidRPr="00C34135">
        <w:rPr>
          <w:rFonts w:ascii="GHEA Grapalat" w:hAnsi="GHEA Grapalat" w:cs="Sylfaen"/>
          <w:i w:val="0"/>
        </w:rPr>
        <w:t xml:space="preserve">վարչական տարածքի ընթացիկ  վերանորոգման աշխատանքների </w:t>
      </w:r>
      <w:r w:rsidRPr="00E96B2B">
        <w:rPr>
          <w:rFonts w:ascii="GHEA Grapalat" w:hAnsi="GHEA Grapalat" w:cs="Sylfaen"/>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Pr="00417B96">
        <w:rPr>
          <w:rFonts w:ascii="GHEA Grapalat" w:hAnsi="GHEA Grapalat"/>
          <w:i w:val="0"/>
          <w:lang w:val="af-ZA"/>
        </w:rPr>
        <w:t xml:space="preserve"> </w:t>
      </w:r>
      <w:r w:rsidRPr="00417B96">
        <w:rPr>
          <w:rFonts w:ascii="GHEA Grapalat" w:hAnsi="GHEA Grapalat"/>
          <w:i w:val="0"/>
        </w:rPr>
        <w:t>որ</w:t>
      </w:r>
      <w:r w:rsidR="005A52CF">
        <w:rPr>
          <w:rFonts w:ascii="GHEA Grapalat" w:hAnsi="GHEA Grapalat"/>
          <w:i w:val="0"/>
          <w:lang w:val="hy-AM"/>
        </w:rPr>
        <w:t>ոնք</w:t>
      </w:r>
      <w:r w:rsidRPr="00417B96">
        <w:rPr>
          <w:rFonts w:ascii="GHEA Grapalat" w:hAnsi="GHEA Grapalat"/>
          <w:i w:val="0"/>
          <w:lang w:val="af-ZA"/>
        </w:rPr>
        <w:t xml:space="preserve"> </w:t>
      </w:r>
      <w:r w:rsidRPr="00417B96">
        <w:rPr>
          <w:rFonts w:ascii="GHEA Grapalat" w:hAnsi="GHEA Grapalat"/>
          <w:i w:val="0"/>
        </w:rPr>
        <w:t>խմբավորված</w:t>
      </w:r>
      <w:r w:rsidRPr="00417B96">
        <w:rPr>
          <w:rFonts w:ascii="GHEA Grapalat" w:hAnsi="GHEA Grapalat"/>
          <w:i w:val="0"/>
          <w:lang w:val="af-ZA"/>
        </w:rPr>
        <w:t xml:space="preserve">  </w:t>
      </w:r>
      <w:r w:rsidR="005A52CF">
        <w:rPr>
          <w:rFonts w:ascii="GHEA Grapalat" w:hAnsi="GHEA Grapalat"/>
          <w:i w:val="0"/>
          <w:lang w:val="hy-AM"/>
        </w:rPr>
        <w:t xml:space="preserve">են </w:t>
      </w:r>
      <w:r w:rsidR="001537B4" w:rsidRPr="001537B4">
        <w:rPr>
          <w:rFonts w:ascii="GHEA Grapalat" w:hAnsi="GHEA Grapalat"/>
          <w:i w:val="0"/>
          <w:lang w:val="en-US"/>
        </w:rPr>
        <w:t>1</w:t>
      </w:r>
      <w:r w:rsidR="00E96B2B">
        <w:rPr>
          <w:rFonts w:ascii="GHEA Grapalat" w:hAnsi="GHEA Grapalat"/>
          <w:i w:val="0"/>
          <w:lang w:val="hy-AM"/>
        </w:rPr>
        <w:t xml:space="preserve"> չափաբաժ</w:t>
      </w:r>
      <w:r w:rsidR="005A52CF">
        <w:rPr>
          <w:rFonts w:ascii="GHEA Grapalat" w:hAnsi="GHEA Grapalat"/>
          <w:i w:val="0"/>
          <w:lang w:val="hy-AM"/>
        </w:rPr>
        <w:t>ն</w:t>
      </w:r>
      <w:r w:rsidR="00E96B2B">
        <w:rPr>
          <w:rFonts w:ascii="GHEA Grapalat" w:hAnsi="GHEA Grapalat"/>
          <w:i w:val="0"/>
          <w:lang w:val="hy-AM"/>
        </w:rPr>
        <w:t>ում՝</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85"/>
      </w:tblGrid>
      <w:tr w:rsidR="005A52CF" w:rsidRPr="00417B96" w14:paraId="6C20EB6A" w14:textId="77777777" w:rsidTr="005A52CF">
        <w:trPr>
          <w:trHeight w:val="420"/>
        </w:trPr>
        <w:tc>
          <w:tcPr>
            <w:tcW w:w="3402" w:type="dxa"/>
            <w:gridSpan w:val="2"/>
            <w:vAlign w:val="center"/>
          </w:tcPr>
          <w:p w14:paraId="65C31315" w14:textId="77777777" w:rsidR="005A52CF" w:rsidRPr="00417B96" w:rsidRDefault="005A52CF" w:rsidP="005A52CF">
            <w:pPr>
              <w:pStyle w:val="23"/>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Չափաբաժինների </w:t>
            </w:r>
          </w:p>
        </w:tc>
        <w:tc>
          <w:tcPr>
            <w:tcW w:w="6385" w:type="dxa"/>
            <w:vMerge w:val="restart"/>
            <w:vAlign w:val="center"/>
          </w:tcPr>
          <w:p w14:paraId="07C00232" w14:textId="77777777" w:rsidR="005A52CF" w:rsidRPr="00417B96" w:rsidRDefault="005A52CF" w:rsidP="005A52CF">
            <w:pPr>
              <w:pStyle w:val="23"/>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5A52CF" w:rsidRPr="00417B96" w14:paraId="26E78F60" w14:textId="77777777" w:rsidTr="005A52CF">
        <w:trPr>
          <w:trHeight w:val="202"/>
        </w:trPr>
        <w:tc>
          <w:tcPr>
            <w:tcW w:w="1701" w:type="dxa"/>
            <w:vAlign w:val="center"/>
          </w:tcPr>
          <w:p w14:paraId="45F424A3" w14:textId="77777777" w:rsidR="005A52CF" w:rsidRPr="00417B96" w:rsidRDefault="005A52CF" w:rsidP="005A52CF">
            <w:pPr>
              <w:pStyle w:val="23"/>
              <w:spacing w:line="240" w:lineRule="auto"/>
              <w:jc w:val="center"/>
              <w:rPr>
                <w:rFonts w:ascii="GHEA Grapalat" w:hAnsi="GHEA Grapalat"/>
                <w:b/>
                <w:bCs/>
                <w:i/>
                <w:iCs/>
                <w:sz w:val="14"/>
                <w:szCs w:val="14"/>
              </w:rPr>
            </w:pPr>
            <w:r w:rsidRPr="00417B96">
              <w:rPr>
                <w:rFonts w:ascii="GHEA Grapalat" w:hAnsi="GHEA Grapalat"/>
                <w:b/>
                <w:bCs/>
                <w:i/>
                <w:iCs/>
                <w:sz w:val="14"/>
                <w:szCs w:val="14"/>
              </w:rPr>
              <w:t>համարները</w:t>
            </w:r>
          </w:p>
        </w:tc>
        <w:tc>
          <w:tcPr>
            <w:tcW w:w="1701" w:type="dxa"/>
            <w:vAlign w:val="center"/>
          </w:tcPr>
          <w:p w14:paraId="422E670B" w14:textId="77777777" w:rsidR="005A52CF" w:rsidRPr="00417B96" w:rsidRDefault="005A52CF" w:rsidP="005A52C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385" w:type="dxa"/>
            <w:vMerge/>
            <w:vAlign w:val="center"/>
          </w:tcPr>
          <w:p w14:paraId="0933E512" w14:textId="77777777" w:rsidR="005A52CF" w:rsidRPr="00417B96" w:rsidRDefault="005A52CF" w:rsidP="005A52CF">
            <w:pPr>
              <w:pStyle w:val="23"/>
              <w:spacing w:line="240" w:lineRule="auto"/>
              <w:ind w:firstLine="0"/>
              <w:jc w:val="center"/>
              <w:rPr>
                <w:rFonts w:ascii="GHEA Grapalat" w:hAnsi="GHEA Grapalat"/>
                <w:b/>
                <w:bCs/>
                <w:i/>
                <w:iCs/>
              </w:rPr>
            </w:pPr>
          </w:p>
        </w:tc>
      </w:tr>
      <w:tr w:rsidR="00C72588" w:rsidRPr="00847412" w14:paraId="2F936554" w14:textId="77777777" w:rsidTr="005A52CF">
        <w:tc>
          <w:tcPr>
            <w:tcW w:w="1701" w:type="dxa"/>
            <w:vAlign w:val="center"/>
          </w:tcPr>
          <w:p w14:paraId="1C741352" w14:textId="77777777" w:rsidR="00C72588" w:rsidRPr="00417B96" w:rsidRDefault="00C72588" w:rsidP="00C72588">
            <w:pPr>
              <w:pStyle w:val="23"/>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2C15E22B" w14:textId="0F28A839" w:rsidR="00C72588" w:rsidRPr="00992EFE" w:rsidRDefault="00992EFE" w:rsidP="00C72588">
            <w:pPr>
              <w:pStyle w:val="23"/>
              <w:spacing w:line="240" w:lineRule="auto"/>
              <w:ind w:firstLine="0"/>
              <w:jc w:val="center"/>
              <w:rPr>
                <w:rFonts w:ascii="GHEA Grapalat" w:hAnsi="GHEA Grapalat"/>
                <w:b/>
                <w:sz w:val="16"/>
                <w:lang w:val="hy-AM"/>
              </w:rPr>
            </w:pPr>
            <w:r>
              <w:rPr>
                <w:rFonts w:ascii="GHEA Grapalat" w:hAnsi="GHEA Grapalat"/>
                <w:b/>
                <w:sz w:val="16"/>
                <w:lang w:val="hy-AM"/>
              </w:rPr>
              <w:t>3,901,915</w:t>
            </w:r>
          </w:p>
        </w:tc>
        <w:tc>
          <w:tcPr>
            <w:tcW w:w="6385" w:type="dxa"/>
            <w:vAlign w:val="center"/>
          </w:tcPr>
          <w:p w14:paraId="5E9259FF" w14:textId="172DC383" w:rsidR="00C72588" w:rsidRPr="00992EFE" w:rsidRDefault="00992EFE" w:rsidP="00F370C1">
            <w:pPr>
              <w:pStyle w:val="23"/>
              <w:spacing w:line="240" w:lineRule="auto"/>
              <w:ind w:firstLine="0"/>
              <w:rPr>
                <w:rFonts w:ascii="GHEA Grapalat" w:eastAsia="Calibri" w:hAnsi="GHEA Grapalat" w:cs="Sylfaen"/>
                <w:szCs w:val="22"/>
                <w:lang w:val="hy-AM"/>
              </w:rPr>
            </w:pPr>
            <w:r w:rsidRPr="0097347C">
              <w:rPr>
                <w:rFonts w:ascii="Sylfaen" w:hAnsi="Sylfaen"/>
                <w:lang w:val="hy-AM"/>
              </w:rPr>
              <w:t>«Քրեակատարողական բժշկության կենտրոն» ՊՈԱԿ</w:t>
            </w:r>
            <w:r>
              <w:rPr>
                <w:rFonts w:ascii="Sylfaen" w:hAnsi="Sylfaen"/>
                <w:lang w:val="hy-AM"/>
              </w:rPr>
              <w:t>-ի</w:t>
            </w:r>
            <w:r w:rsidRPr="0097347C">
              <w:rPr>
                <w:rFonts w:ascii="Sylfaen" w:hAnsi="Sylfaen"/>
                <w:lang w:val="hy-AM"/>
              </w:rPr>
              <w:t xml:space="preserve"> վարչական տարածքի </w:t>
            </w:r>
            <w:r w:rsidR="00F370C1">
              <w:rPr>
                <w:rFonts w:ascii="Sylfaen" w:hAnsi="Sylfaen"/>
                <w:lang w:val="hy-AM"/>
              </w:rPr>
              <w:t xml:space="preserve">ընթացիկ </w:t>
            </w:r>
            <w:r w:rsidRPr="0097347C">
              <w:rPr>
                <w:rFonts w:ascii="Sylfaen" w:hAnsi="Sylfaen"/>
                <w:lang w:val="hy-AM"/>
              </w:rPr>
              <w:t xml:space="preserve"> վերանորոգման </w:t>
            </w:r>
            <w:r>
              <w:rPr>
                <w:rFonts w:ascii="Sylfaen" w:hAnsi="Sylfaen"/>
                <w:lang w:val="hy-AM"/>
              </w:rPr>
              <w:t>աշխատանքների</w:t>
            </w:r>
            <w:r w:rsidRPr="00992EFE">
              <w:rPr>
                <w:rFonts w:ascii="Sylfaen" w:hAnsi="Sylfaen"/>
                <w:lang w:val="hy-AM"/>
              </w:rPr>
              <w:t xml:space="preserve"> (</w:t>
            </w:r>
            <w:r>
              <w:rPr>
                <w:rFonts w:ascii="Sylfaen" w:hAnsi="Sylfaen"/>
                <w:lang w:val="hy-AM"/>
              </w:rPr>
              <w:t>5 սենյակ</w:t>
            </w:r>
            <w:r w:rsidRPr="00992EFE">
              <w:rPr>
                <w:rFonts w:ascii="Sylfaen" w:hAnsi="Sylfaen"/>
                <w:lang w:val="hy-AM"/>
              </w:rPr>
              <w:t xml:space="preserve">` </w:t>
            </w:r>
            <w:bookmarkStart w:id="2" w:name="_Hlk110417713"/>
            <w:r w:rsidRPr="005072B6">
              <w:rPr>
                <w:rFonts w:ascii="Sylfaen" w:hAnsi="Sylfaen"/>
                <w:lang w:val="hy-AM"/>
              </w:rPr>
              <w:t>N</w:t>
            </w:r>
            <w:r w:rsidRPr="00887110">
              <w:rPr>
                <w:rFonts w:ascii="Sylfaen" w:hAnsi="Sylfaen"/>
                <w:lang w:val="hy-AM"/>
              </w:rPr>
              <w:t>4`17.3</w:t>
            </w:r>
            <w:r>
              <w:rPr>
                <w:rFonts w:ascii="Sylfaen" w:hAnsi="Sylfaen"/>
                <w:lang w:val="hy-AM"/>
              </w:rPr>
              <w:t>քմ</w:t>
            </w:r>
            <w:bookmarkEnd w:id="2"/>
            <w:r>
              <w:rPr>
                <w:rFonts w:ascii="Sylfaen" w:hAnsi="Sylfaen"/>
                <w:lang w:val="hy-AM"/>
              </w:rPr>
              <w:t xml:space="preserve">, </w:t>
            </w:r>
            <w:r w:rsidRPr="005072B6">
              <w:rPr>
                <w:rFonts w:ascii="Sylfaen" w:hAnsi="Sylfaen"/>
                <w:lang w:val="hy-AM"/>
              </w:rPr>
              <w:t>N</w:t>
            </w:r>
            <w:r>
              <w:rPr>
                <w:rFonts w:ascii="Sylfaen" w:hAnsi="Sylfaen"/>
                <w:lang w:val="hy-AM"/>
              </w:rPr>
              <w:t>5</w:t>
            </w:r>
            <w:r w:rsidRPr="00887110">
              <w:rPr>
                <w:rFonts w:ascii="Sylfaen" w:hAnsi="Sylfaen"/>
                <w:lang w:val="hy-AM"/>
              </w:rPr>
              <w:t>`17.</w:t>
            </w:r>
            <w:r>
              <w:rPr>
                <w:rFonts w:ascii="Sylfaen" w:hAnsi="Sylfaen"/>
                <w:lang w:val="hy-AM"/>
              </w:rPr>
              <w:t xml:space="preserve">7քմ, </w:t>
            </w:r>
            <w:r w:rsidRPr="005072B6">
              <w:rPr>
                <w:rFonts w:ascii="Sylfaen" w:hAnsi="Sylfaen"/>
                <w:lang w:val="hy-AM"/>
              </w:rPr>
              <w:t>N</w:t>
            </w:r>
            <w:r>
              <w:rPr>
                <w:rFonts w:ascii="Sylfaen" w:hAnsi="Sylfaen"/>
                <w:lang w:val="hy-AM"/>
              </w:rPr>
              <w:t>6</w:t>
            </w:r>
            <w:r w:rsidRPr="00887110">
              <w:rPr>
                <w:rFonts w:ascii="Sylfaen" w:hAnsi="Sylfaen"/>
                <w:lang w:val="hy-AM"/>
              </w:rPr>
              <w:t>`</w:t>
            </w:r>
            <w:r>
              <w:rPr>
                <w:rFonts w:ascii="Sylfaen" w:hAnsi="Sylfaen"/>
                <w:lang w:val="hy-AM"/>
              </w:rPr>
              <w:t>31</w:t>
            </w:r>
            <w:r w:rsidRPr="00887110">
              <w:rPr>
                <w:rFonts w:ascii="Sylfaen" w:hAnsi="Sylfaen"/>
                <w:lang w:val="hy-AM"/>
              </w:rPr>
              <w:t>.</w:t>
            </w:r>
            <w:r>
              <w:rPr>
                <w:rFonts w:ascii="Sylfaen" w:hAnsi="Sylfaen"/>
                <w:lang w:val="hy-AM"/>
              </w:rPr>
              <w:t xml:space="preserve">4քմ, </w:t>
            </w:r>
            <w:r w:rsidRPr="005072B6">
              <w:rPr>
                <w:rFonts w:ascii="Sylfaen" w:hAnsi="Sylfaen"/>
                <w:lang w:val="hy-AM"/>
              </w:rPr>
              <w:t>N</w:t>
            </w:r>
            <w:r>
              <w:rPr>
                <w:rFonts w:ascii="Sylfaen" w:hAnsi="Sylfaen"/>
                <w:lang w:val="hy-AM"/>
              </w:rPr>
              <w:t>7</w:t>
            </w:r>
            <w:r w:rsidRPr="00887110">
              <w:rPr>
                <w:rFonts w:ascii="Sylfaen" w:hAnsi="Sylfaen"/>
                <w:lang w:val="hy-AM"/>
              </w:rPr>
              <w:t>`</w:t>
            </w:r>
            <w:r>
              <w:rPr>
                <w:rFonts w:ascii="Sylfaen" w:hAnsi="Sylfaen"/>
                <w:lang w:val="hy-AM"/>
              </w:rPr>
              <w:t>20</w:t>
            </w:r>
            <w:r w:rsidRPr="00887110">
              <w:rPr>
                <w:rFonts w:ascii="Sylfaen" w:hAnsi="Sylfaen"/>
                <w:lang w:val="hy-AM"/>
              </w:rPr>
              <w:t>.</w:t>
            </w:r>
            <w:r>
              <w:rPr>
                <w:rFonts w:ascii="Sylfaen" w:hAnsi="Sylfaen"/>
                <w:lang w:val="hy-AM"/>
              </w:rPr>
              <w:t xml:space="preserve">8քմ և </w:t>
            </w:r>
            <w:r w:rsidRPr="005072B6">
              <w:rPr>
                <w:rFonts w:ascii="Sylfaen" w:hAnsi="Sylfaen"/>
                <w:lang w:val="hy-AM"/>
              </w:rPr>
              <w:t>N</w:t>
            </w:r>
            <w:r>
              <w:rPr>
                <w:rFonts w:ascii="Sylfaen" w:hAnsi="Sylfaen"/>
                <w:lang w:val="hy-AM"/>
              </w:rPr>
              <w:t>18</w:t>
            </w:r>
            <w:r w:rsidRPr="00887110">
              <w:rPr>
                <w:rFonts w:ascii="Sylfaen" w:hAnsi="Sylfaen"/>
                <w:lang w:val="hy-AM"/>
              </w:rPr>
              <w:t>`1</w:t>
            </w:r>
            <w:r>
              <w:rPr>
                <w:rFonts w:ascii="Sylfaen" w:hAnsi="Sylfaen"/>
                <w:lang w:val="hy-AM"/>
              </w:rPr>
              <w:t>6</w:t>
            </w:r>
            <w:r w:rsidRPr="00887110">
              <w:rPr>
                <w:rFonts w:ascii="Sylfaen" w:hAnsi="Sylfaen"/>
                <w:lang w:val="hy-AM"/>
              </w:rPr>
              <w:t>.</w:t>
            </w:r>
            <w:r>
              <w:rPr>
                <w:rFonts w:ascii="Sylfaen" w:hAnsi="Sylfaen"/>
                <w:lang w:val="hy-AM"/>
              </w:rPr>
              <w:t>5քմ</w:t>
            </w:r>
            <w:r w:rsidRPr="00992EFE">
              <w:rPr>
                <w:rFonts w:ascii="Sylfaen" w:hAnsi="Sylfaen"/>
                <w:lang w:val="hy-AM"/>
              </w:rPr>
              <w:t>):</w:t>
            </w:r>
          </w:p>
        </w:tc>
      </w:tr>
    </w:tbl>
    <w:p w14:paraId="7E7578BA" w14:textId="4015B144" w:rsidR="005A52CF" w:rsidRDefault="005A52CF" w:rsidP="005A52CF">
      <w:pPr>
        <w:rPr>
          <w:lang w:val="hy-AM"/>
        </w:rPr>
      </w:pPr>
    </w:p>
    <w:p w14:paraId="5EEE3A4A" w14:textId="77777777" w:rsidR="00417B96" w:rsidRDefault="00816505" w:rsidP="00EF3662">
      <w:pPr>
        <w:pStyle w:val="23"/>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487CD24A" w14:textId="77777777" w:rsidR="00300CA5" w:rsidRDefault="00300CA5" w:rsidP="00EF3662">
      <w:pPr>
        <w:pStyle w:val="23"/>
        <w:spacing w:line="240" w:lineRule="auto"/>
        <w:ind w:firstLine="567"/>
        <w:rPr>
          <w:rFonts w:ascii="GHEA Grapalat" w:hAnsi="GHEA Grapalat"/>
        </w:rPr>
      </w:pPr>
    </w:p>
    <w:p w14:paraId="34C7CA6B" w14:textId="77777777" w:rsidR="00300CA5" w:rsidRPr="00DB6F03" w:rsidRDefault="00300CA5" w:rsidP="00300CA5">
      <w:pPr>
        <w:pStyle w:val="23"/>
        <w:spacing w:line="240" w:lineRule="auto"/>
        <w:ind w:firstLine="0"/>
        <w:rPr>
          <w:rFonts w:ascii="GHEA Grapalat" w:hAnsi="GHEA Grapalat"/>
          <w:color w:val="17365D" w:themeColor="text2" w:themeShade="BF"/>
        </w:rPr>
      </w:pPr>
      <w:r w:rsidRPr="00DB6F03">
        <w:rPr>
          <w:rFonts w:ascii="GHEA Grapalat" w:hAnsi="GHEA Grapalat" w:cs="Sylfaen"/>
          <w:color w:val="17365D" w:themeColor="text2" w:themeShade="BF"/>
          <w:lang w:val="es-ES"/>
        </w:rPr>
        <w:t>Սույն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հրավերով</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նախատեսված</w:t>
      </w:r>
      <w:r w:rsidRPr="00DB6F03">
        <w:rPr>
          <w:rFonts w:ascii="GHEA Grapalat" w:hAnsi="GHEA Grapalat" w:cs="Times Armenian"/>
          <w:color w:val="17365D" w:themeColor="text2" w:themeShade="BF"/>
        </w:rPr>
        <w:t xml:space="preserve"> աշխատանքների կատարման </w:t>
      </w:r>
      <w:r w:rsidRPr="00DB6F03">
        <w:rPr>
          <w:rFonts w:ascii="GHEA Grapalat" w:hAnsi="GHEA Grapalat" w:cs="Sylfaen"/>
          <w:color w:val="17365D" w:themeColor="text2" w:themeShade="BF"/>
          <w:lang w:val="es-ES"/>
        </w:rPr>
        <w:t>համար</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պահանջվում</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են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հետևյալ</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լիցենզիանները</w:t>
      </w:r>
      <w:r w:rsidRPr="00DB6F03">
        <w:rPr>
          <w:rStyle w:val="af6"/>
          <w:rFonts w:ascii="GHEA Grapalat" w:hAnsi="GHEA Grapalat" w:cs="Sylfaen"/>
          <w:color w:val="17365D" w:themeColor="text2" w:themeShade="BF"/>
          <w:lang w:val="es-ES"/>
        </w:rPr>
        <w:footnoteReference w:id="1"/>
      </w:r>
      <w:r w:rsidRPr="00DB6F03">
        <w:rPr>
          <w:rFonts w:ascii="GHEA Grapalat" w:hAnsi="GHEA Grapalat" w:cs="Sylfaen"/>
          <w:color w:val="17365D" w:themeColor="text2" w:themeShade="BF"/>
        </w:rPr>
        <w:t>.</w:t>
      </w:r>
    </w:p>
    <w:p w14:paraId="6FAD2BFB" w14:textId="77777777" w:rsidR="00300CA5" w:rsidRPr="00DB6F03" w:rsidRDefault="00300CA5" w:rsidP="00300CA5">
      <w:pPr>
        <w:pStyle w:val="a3"/>
        <w:ind w:firstLine="0"/>
        <w:rPr>
          <w:rFonts w:ascii="GHEA Grapalat" w:hAnsi="GHEA Grapalat"/>
          <w:i w:val="0"/>
          <w:color w:val="17365D" w:themeColor="text2" w:themeShade="BF"/>
          <w:lang w:val="af-ZA"/>
        </w:rPr>
      </w:pPr>
      <w:proofErr w:type="gramStart"/>
      <w:r w:rsidRPr="00DB6F03">
        <w:rPr>
          <w:rFonts w:ascii="GHEA Grapalat" w:hAnsi="GHEA Grapalat" w:cs="Sylfaen"/>
          <w:i w:val="0"/>
          <w:color w:val="17365D" w:themeColor="text2" w:themeShade="BF"/>
          <w:lang w:val="es-ES"/>
        </w:rPr>
        <w:t>ըստ</w:t>
      </w:r>
      <w:proofErr w:type="gramEnd"/>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ru-RU"/>
        </w:rPr>
        <w:t>քաղաքաշինության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բնագավառում</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շինարարության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իրականացման</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հետևյալ</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ոլորտների</w:t>
      </w:r>
      <w:r w:rsidRPr="00DB6F03">
        <w:rPr>
          <w:rFonts w:ascii="GHEA Grapalat" w:hAnsi="GHEA Grapalat" w:cs="Times Armenian"/>
          <w:i w:val="0"/>
          <w:color w:val="17365D" w:themeColor="text2" w:themeShade="BF"/>
          <w:lang w:val="af-ZA"/>
        </w:rPr>
        <w:t>`</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00CA5" w:rsidRPr="00300CA5" w14:paraId="1801F5F3" w14:textId="77777777" w:rsidTr="006B532D">
        <w:tc>
          <w:tcPr>
            <w:tcW w:w="1611" w:type="dxa"/>
          </w:tcPr>
          <w:p w14:paraId="32B87357" w14:textId="77777777" w:rsidR="00300CA5" w:rsidRPr="00FB1EC7" w:rsidRDefault="00300CA5" w:rsidP="006B532D">
            <w:pPr>
              <w:tabs>
                <w:tab w:val="left" w:pos="1134"/>
              </w:tabs>
              <w:jc w:val="center"/>
              <w:rPr>
                <w:rFonts w:ascii="GHEA Grapalat" w:hAnsi="GHEA Grapalat"/>
                <w:b/>
                <w:i/>
                <w:sz w:val="14"/>
                <w:szCs w:val="14"/>
                <w:lang w:val="es-ES"/>
              </w:rPr>
            </w:pPr>
            <w:r w:rsidRPr="00FB1EC7">
              <w:rPr>
                <w:rFonts w:ascii="GHEA Grapalat" w:hAnsi="GHEA Grapalat" w:cs="Sylfaen"/>
                <w:b/>
                <w:bCs/>
                <w:i/>
                <w:iCs/>
                <w:sz w:val="14"/>
                <w:szCs w:val="14"/>
                <w:lang w:val="es-ES"/>
              </w:rPr>
              <w:t>Չափաբաժինների</w:t>
            </w:r>
            <w:r w:rsidRPr="00FB1EC7">
              <w:rPr>
                <w:rFonts w:ascii="GHEA Grapalat" w:hAnsi="GHEA Grapalat" w:cs="Times Armenian"/>
                <w:b/>
                <w:bCs/>
                <w:i/>
                <w:iCs/>
                <w:sz w:val="14"/>
                <w:szCs w:val="14"/>
                <w:lang w:val="es-ES"/>
              </w:rPr>
              <w:t xml:space="preserve"> </w:t>
            </w:r>
            <w:r w:rsidRPr="00FB1EC7">
              <w:rPr>
                <w:rFonts w:ascii="GHEA Grapalat" w:hAnsi="GHEA Grapalat" w:cs="Sylfaen"/>
                <w:b/>
                <w:bCs/>
                <w:i/>
                <w:iCs/>
                <w:sz w:val="14"/>
                <w:szCs w:val="14"/>
                <w:lang w:val="es-ES"/>
              </w:rPr>
              <w:t>համարները</w:t>
            </w:r>
          </w:p>
        </w:tc>
        <w:tc>
          <w:tcPr>
            <w:tcW w:w="5193" w:type="dxa"/>
            <w:vAlign w:val="center"/>
          </w:tcPr>
          <w:p w14:paraId="692DAAE5" w14:textId="77777777" w:rsidR="00300CA5" w:rsidRPr="00FB1EC7" w:rsidRDefault="00300CA5" w:rsidP="006B532D">
            <w:pPr>
              <w:pStyle w:val="23"/>
              <w:ind w:firstLine="0"/>
              <w:jc w:val="center"/>
              <w:rPr>
                <w:rFonts w:ascii="GHEA Grapalat" w:hAnsi="GHEA Grapalat"/>
                <w:b/>
                <w:bCs/>
                <w:i/>
                <w:iCs/>
                <w:sz w:val="16"/>
                <w:szCs w:val="16"/>
                <w:lang w:val="es-ES"/>
              </w:rPr>
            </w:pPr>
            <w:r w:rsidRPr="00FB1EC7">
              <w:rPr>
                <w:rFonts w:ascii="GHEA Grapalat" w:hAnsi="GHEA Grapalat" w:cs="Sylfaen"/>
                <w:b/>
                <w:i/>
                <w:sz w:val="16"/>
                <w:szCs w:val="16"/>
                <w:lang w:val="es-ES"/>
              </w:rPr>
              <w:t>Պահանջվող</w:t>
            </w:r>
            <w:r w:rsidRPr="00FB1EC7">
              <w:rPr>
                <w:rFonts w:ascii="GHEA Grapalat" w:hAnsi="GHEA Grapalat" w:cs="Times Armenian"/>
                <w:b/>
                <w:i/>
                <w:sz w:val="16"/>
                <w:szCs w:val="16"/>
                <w:lang w:val="es-ES"/>
              </w:rPr>
              <w:t xml:space="preserve"> </w:t>
            </w:r>
            <w:proofErr w:type="gramStart"/>
            <w:r w:rsidRPr="00FB1EC7">
              <w:rPr>
                <w:rFonts w:ascii="GHEA Grapalat" w:hAnsi="GHEA Grapalat" w:cs="Sylfaen"/>
                <w:b/>
                <w:i/>
                <w:sz w:val="16"/>
                <w:szCs w:val="16"/>
                <w:lang w:val="es-ES"/>
              </w:rPr>
              <w:t>լիցենզիայի</w:t>
            </w:r>
            <w:r w:rsidRPr="00FB1EC7">
              <w:rPr>
                <w:rFonts w:ascii="GHEA Grapalat" w:hAnsi="GHEA Grapalat" w:cs="Times Armenian"/>
                <w:b/>
                <w:i/>
                <w:sz w:val="16"/>
                <w:szCs w:val="16"/>
                <w:lang w:val="es-ES"/>
              </w:rPr>
              <w:t>(</w:t>
            </w:r>
            <w:proofErr w:type="gramEnd"/>
            <w:r w:rsidRPr="00FB1EC7">
              <w:rPr>
                <w:rFonts w:ascii="GHEA Grapalat" w:hAnsi="GHEA Grapalat" w:cs="Sylfaen"/>
                <w:b/>
                <w:i/>
                <w:sz w:val="16"/>
                <w:szCs w:val="16"/>
                <w:lang w:val="es-ES"/>
              </w:rPr>
              <w:t>ների</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տեսակը</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ները</w:t>
            </w:r>
            <w:r w:rsidRPr="00FB1EC7">
              <w:rPr>
                <w:rFonts w:ascii="GHEA Grapalat" w:hAnsi="GHEA Grapalat" w:cs="Times Armenian"/>
                <w:b/>
                <w:i/>
                <w:sz w:val="16"/>
                <w:szCs w:val="16"/>
                <w:lang w:val="es-ES"/>
              </w:rPr>
              <w:t>).</w:t>
            </w:r>
          </w:p>
        </w:tc>
      </w:tr>
      <w:tr w:rsidR="00300CA5" w:rsidRPr="00FB1EC7" w14:paraId="157664E3" w14:textId="77777777" w:rsidTr="006B532D">
        <w:tc>
          <w:tcPr>
            <w:tcW w:w="1611" w:type="dxa"/>
            <w:shd w:val="clear" w:color="auto" w:fill="999999"/>
          </w:tcPr>
          <w:p w14:paraId="1E452E31" w14:textId="77777777" w:rsidR="00300CA5" w:rsidRPr="00FB1EC7" w:rsidRDefault="00300CA5" w:rsidP="006B532D">
            <w:pPr>
              <w:tabs>
                <w:tab w:val="left" w:pos="1134"/>
              </w:tabs>
              <w:jc w:val="center"/>
              <w:rPr>
                <w:rFonts w:ascii="GHEA Grapalat" w:hAnsi="GHEA Grapalat"/>
                <w:b/>
                <w:i/>
                <w:sz w:val="14"/>
                <w:lang w:val="es-ES"/>
              </w:rPr>
            </w:pPr>
            <w:r w:rsidRPr="00FB1EC7">
              <w:rPr>
                <w:rFonts w:ascii="GHEA Grapalat" w:hAnsi="GHEA Grapalat"/>
                <w:b/>
                <w:i/>
                <w:sz w:val="14"/>
                <w:lang w:val="es-ES"/>
              </w:rPr>
              <w:t>1</w:t>
            </w:r>
          </w:p>
        </w:tc>
        <w:tc>
          <w:tcPr>
            <w:tcW w:w="5193" w:type="dxa"/>
            <w:shd w:val="clear" w:color="auto" w:fill="999999"/>
          </w:tcPr>
          <w:p w14:paraId="5F09C924" w14:textId="77777777" w:rsidR="00300CA5" w:rsidRPr="00FB1EC7" w:rsidRDefault="00300CA5" w:rsidP="006B532D">
            <w:pPr>
              <w:tabs>
                <w:tab w:val="left" w:pos="1134"/>
              </w:tabs>
              <w:jc w:val="center"/>
              <w:rPr>
                <w:rFonts w:ascii="GHEA Grapalat" w:hAnsi="GHEA Grapalat"/>
                <w:b/>
                <w:i/>
                <w:sz w:val="14"/>
                <w:lang w:val="es-ES"/>
              </w:rPr>
            </w:pPr>
            <w:r w:rsidRPr="00FB1EC7">
              <w:rPr>
                <w:rFonts w:ascii="GHEA Grapalat" w:hAnsi="GHEA Grapalat"/>
                <w:b/>
                <w:i/>
                <w:sz w:val="14"/>
                <w:lang w:val="es-ES"/>
              </w:rPr>
              <w:t>2</w:t>
            </w:r>
          </w:p>
        </w:tc>
      </w:tr>
      <w:tr w:rsidR="00300CA5" w:rsidRPr="00FB1EC7" w14:paraId="1A8A58C9" w14:textId="77777777" w:rsidTr="006B532D">
        <w:tc>
          <w:tcPr>
            <w:tcW w:w="1611" w:type="dxa"/>
            <w:vAlign w:val="center"/>
          </w:tcPr>
          <w:p w14:paraId="7A092723" w14:textId="77777777" w:rsidR="00300CA5" w:rsidRPr="00DB6F03" w:rsidRDefault="00300CA5" w:rsidP="006B532D">
            <w:pPr>
              <w:jc w:val="center"/>
              <w:rPr>
                <w:rFonts w:ascii="GHEA Grapalat" w:hAnsi="GHEA Grapalat"/>
                <w:i/>
                <w:color w:val="17365D" w:themeColor="text2" w:themeShade="BF"/>
                <w:sz w:val="16"/>
                <w:lang w:val="es-ES"/>
              </w:rPr>
            </w:pPr>
            <w:r w:rsidRPr="00DB6F03">
              <w:rPr>
                <w:rFonts w:ascii="GHEA Grapalat" w:hAnsi="GHEA Grapalat"/>
                <w:i/>
                <w:color w:val="17365D" w:themeColor="text2" w:themeShade="BF"/>
                <w:sz w:val="16"/>
                <w:lang w:val="es-ES"/>
              </w:rPr>
              <w:t>1</w:t>
            </w:r>
          </w:p>
        </w:tc>
        <w:tc>
          <w:tcPr>
            <w:tcW w:w="5193" w:type="dxa"/>
            <w:vAlign w:val="center"/>
          </w:tcPr>
          <w:p w14:paraId="4C2F5F47" w14:textId="77777777" w:rsidR="00300CA5" w:rsidRPr="003A3732" w:rsidRDefault="00300CA5" w:rsidP="006B532D">
            <w:pPr>
              <w:pStyle w:val="23"/>
              <w:jc w:val="center"/>
              <w:rPr>
                <w:rFonts w:ascii="GHEA Grapalat" w:hAnsi="GHEA Grapalat"/>
                <w:i/>
                <w:color w:val="17365D" w:themeColor="text2" w:themeShade="BF"/>
                <w:szCs w:val="18"/>
                <w:u w:val="single"/>
                <w:vertAlign w:val="subscript"/>
                <w:lang w:val="es-ES"/>
              </w:rPr>
            </w:pPr>
            <w:r w:rsidRPr="003A3732">
              <w:rPr>
                <w:rFonts w:ascii="GHEA Grapalat" w:hAnsi="GHEA Grapalat" w:cs="Sylfaen"/>
                <w:i/>
                <w:color w:val="17365D" w:themeColor="text2" w:themeShade="BF"/>
                <w:szCs w:val="18"/>
                <w:u w:val="single"/>
                <w:lang w:val="es-ES"/>
              </w:rPr>
              <w:t>«Բնակելի, հասարակական,արտադրական»</w:t>
            </w:r>
          </w:p>
          <w:p w14:paraId="5067007B" w14:textId="29E97BF3" w:rsidR="00300CA5" w:rsidRPr="00DB6F03" w:rsidRDefault="00300CA5" w:rsidP="00B34829">
            <w:pPr>
              <w:pStyle w:val="23"/>
              <w:ind w:firstLine="0"/>
              <w:rPr>
                <w:rFonts w:ascii="GHEA Grapalat" w:hAnsi="GHEA Grapalat"/>
                <w:i/>
                <w:color w:val="17365D" w:themeColor="text2" w:themeShade="BF"/>
                <w:sz w:val="18"/>
                <w:szCs w:val="18"/>
                <w:u w:val="single"/>
                <w:vertAlign w:val="subscript"/>
                <w:lang w:val="es-ES"/>
              </w:rPr>
            </w:pPr>
          </w:p>
        </w:tc>
      </w:tr>
    </w:tbl>
    <w:p w14:paraId="53BF8FB0" w14:textId="77777777" w:rsidR="00096865" w:rsidRPr="00300CA5" w:rsidRDefault="00096865" w:rsidP="00EF3662">
      <w:pPr>
        <w:ind w:firstLine="567"/>
        <w:rPr>
          <w:rFonts w:ascii="GHEA Grapalat" w:hAnsi="GHEA Grapalat" w:cs="Sylfaen"/>
          <w:i/>
          <w:sz w:val="20"/>
          <w:lang w:val="af-ZA"/>
        </w:rPr>
      </w:pP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2F702548" w14:textId="77777777" w:rsidR="00B97B68" w:rsidRPr="00640568" w:rsidRDefault="00B97B68" w:rsidP="00B97B68">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ընթացակարգին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7C5304E2"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17EF481E" w14:textId="77777777" w:rsidR="00B97B68" w:rsidRPr="00640568" w:rsidRDefault="00B97B68" w:rsidP="00B97B68">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հանված</w:t>
      </w:r>
      <w:r w:rsidRPr="00640568">
        <w:rPr>
          <w:rFonts w:ascii="GHEA Grapalat" w:hAnsi="GHEA Grapalat"/>
          <w:sz w:val="20"/>
          <w:szCs w:val="20"/>
          <w:lang w:val="es-ES"/>
        </w:rPr>
        <w:t xml:space="preserve"> </w:t>
      </w:r>
      <w:r w:rsidRPr="00640568">
        <w:rPr>
          <w:rFonts w:ascii="GHEA Grapalat" w:hAnsi="GHEA Grapalat" w:cs="Sylfaen"/>
          <w:sz w:val="20"/>
          <w:szCs w:val="20"/>
        </w:rPr>
        <w:t>կամ</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1AE5DA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Pr="00640568">
        <w:rPr>
          <w:rFonts w:ascii="GHEA Grapalat" w:hAnsi="GHEA Grapalat" w:cs="Sylfaen"/>
          <w:sz w:val="20"/>
          <w:szCs w:val="20"/>
        </w:rPr>
        <w:t>որոնց</w:t>
      </w:r>
      <w:r w:rsidRPr="00640568">
        <w:rPr>
          <w:rFonts w:ascii="GHEA Grapalat" w:hAnsi="GHEA Grapalat" w:cs="Sylfaen"/>
          <w:sz w:val="20"/>
          <w:szCs w:val="20"/>
          <w:lang w:val="es-ES"/>
        </w:rPr>
        <w:t xml:space="preserve"> </w:t>
      </w:r>
      <w:r w:rsidRPr="00640568">
        <w:rPr>
          <w:rFonts w:ascii="GHEA Grapalat" w:hAnsi="GHEA Grapalat" w:cs="Sylfaen"/>
          <w:sz w:val="20"/>
          <w:szCs w:val="20"/>
        </w:rPr>
        <w:t>վերաբերյալ</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ոլորտում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հակամրցակցային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գերիշխող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դիրքի</w:t>
      </w:r>
      <w:r w:rsidRPr="00640568">
        <w:rPr>
          <w:rFonts w:ascii="GHEA Grapalat" w:hAnsi="GHEA Grapalat" w:cs="Sylfaen"/>
          <w:sz w:val="20"/>
          <w:szCs w:val="20"/>
          <w:lang w:val="es-ES"/>
        </w:rPr>
        <w:t xml:space="preserve"> </w:t>
      </w:r>
      <w:r w:rsidRPr="00640568">
        <w:rPr>
          <w:rFonts w:ascii="GHEA Grapalat" w:hAnsi="GHEA Grapalat" w:cs="Sylfaen"/>
          <w:sz w:val="20"/>
          <w:szCs w:val="20"/>
        </w:rPr>
        <w:t>չարաշահման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անբարեխիղճ</w:t>
      </w:r>
      <w:r w:rsidRPr="00640568">
        <w:rPr>
          <w:rFonts w:ascii="GHEA Grapalat" w:hAnsi="GHEA Grapalat" w:cs="Sylfaen"/>
          <w:sz w:val="20"/>
          <w:szCs w:val="20"/>
          <w:lang w:val="es-ES"/>
        </w:rPr>
        <w:t xml:space="preserve"> </w:t>
      </w:r>
      <w:r w:rsidRPr="00640568">
        <w:rPr>
          <w:rFonts w:ascii="GHEA Grapalat" w:hAnsi="GHEA Grapalat" w:cs="Sylfaen"/>
          <w:sz w:val="20"/>
          <w:szCs w:val="20"/>
        </w:rPr>
        <w:t>մրցակցության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համար</w:t>
      </w:r>
      <w:r w:rsidRPr="00640568">
        <w:rPr>
          <w:rFonts w:ascii="GHEA Grapalat" w:hAnsi="GHEA Grapalat" w:cs="Sylfaen"/>
          <w:sz w:val="20"/>
          <w:szCs w:val="20"/>
          <w:lang w:val="es-ES"/>
        </w:rPr>
        <w:t xml:space="preserve"> </w:t>
      </w:r>
      <w:r w:rsidRPr="00640568">
        <w:rPr>
          <w:rFonts w:ascii="GHEA Grapalat" w:hAnsi="GHEA Grapalat" w:cs="Sylfaen"/>
          <w:sz w:val="20"/>
          <w:szCs w:val="20"/>
        </w:rPr>
        <w:t>պատասխանատվություն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սահմանող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վարչական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ակտը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ներկայացվելու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երեք</w:t>
      </w:r>
      <w:r w:rsidRPr="00640568">
        <w:rPr>
          <w:rFonts w:ascii="GHEA Grapalat" w:hAnsi="GHEA Grapalat" w:cs="Sylfaen"/>
          <w:sz w:val="20"/>
          <w:szCs w:val="20"/>
          <w:lang w:val="es-ES"/>
        </w:rPr>
        <w:t xml:space="preserve"> </w:t>
      </w:r>
      <w:r w:rsidRPr="00640568">
        <w:rPr>
          <w:rFonts w:ascii="GHEA Grapalat" w:hAnsi="GHEA Grapalat" w:cs="Sylfaen"/>
          <w:sz w:val="20"/>
          <w:szCs w:val="20"/>
        </w:rPr>
        <w:t>տարվա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դարձել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անբողոքարկելի</w:t>
      </w:r>
      <w:r w:rsidRPr="00640568">
        <w:rPr>
          <w:rFonts w:ascii="GHEA Grapalat" w:hAnsi="GHEA Grapalat" w:cs="Sylfaen"/>
          <w:sz w:val="20"/>
          <w:szCs w:val="20"/>
          <w:lang w:val="es-ES"/>
        </w:rPr>
        <w:t xml:space="preserve">, </w:t>
      </w:r>
      <w:r w:rsidRPr="00640568">
        <w:rPr>
          <w:rFonts w:ascii="GHEA Grapalat" w:hAnsi="GHEA Grapalat" w:cs="Sylfaen"/>
          <w:sz w:val="20"/>
          <w:szCs w:val="20"/>
        </w:rPr>
        <w:t>իսկ</w:t>
      </w:r>
      <w:r w:rsidRPr="00640568">
        <w:rPr>
          <w:rFonts w:ascii="GHEA Grapalat" w:hAnsi="GHEA Grapalat" w:cs="Sylfaen"/>
          <w:sz w:val="20"/>
          <w:szCs w:val="20"/>
          <w:lang w:val="es-ES"/>
        </w:rPr>
        <w:t xml:space="preserve"> </w:t>
      </w:r>
      <w:r w:rsidRPr="00640568">
        <w:rPr>
          <w:rFonts w:ascii="GHEA Grapalat" w:hAnsi="GHEA Grapalat" w:cs="Sylfaen"/>
          <w:sz w:val="20"/>
          <w:szCs w:val="20"/>
        </w:rPr>
        <w:t>բողոքարկված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լինելու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դեպքում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թողնվել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անփոփոխ</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294C60D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722C956F"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336DC866" w14:textId="77777777" w:rsidR="00B97B68" w:rsidRPr="00640568"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5ADBB50" w14:textId="77777777" w:rsidR="00B97B68" w:rsidRPr="00640568" w:rsidRDefault="00B97B68" w:rsidP="00B97B68">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44F79FC3"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w:t>
      </w:r>
      <w:r w:rsidRPr="00640568">
        <w:rPr>
          <w:rFonts w:ascii="GHEA Grapalat" w:hAnsi="GHEA Grapalat" w:cs="Arial"/>
          <w:sz w:val="20"/>
          <w:lang w:val="es-ES" w:eastAsia="en-US"/>
        </w:rPr>
        <w:lastRenderedPageBreak/>
        <w:t>և (կամ) պայմանագրով սահմանված ժամկետում չի վճարել հայտի, պայմանագրի և (կամ) որակավորան ապահովման գումարը.</w:t>
      </w:r>
    </w:p>
    <w:p w14:paraId="6AB8E26A"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51D2EFE6" w14:textId="77777777" w:rsidR="00B97B68" w:rsidRPr="00640568" w:rsidRDefault="00B97B68" w:rsidP="00B97B68">
      <w:pPr>
        <w:ind w:firstLine="567"/>
        <w:jc w:val="both"/>
        <w:rPr>
          <w:rFonts w:ascii="GHEA Grapalat" w:hAnsi="GHEA Grapalat" w:cs="Sylfaen"/>
          <w:sz w:val="20"/>
          <w:lang w:val="es-ES"/>
        </w:rPr>
      </w:pPr>
    </w:p>
    <w:p w14:paraId="244A19E8" w14:textId="77777777" w:rsidR="00B97B68" w:rsidRPr="005E1F72"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 xml:space="preserve">հայտարարություն: </w:t>
      </w:r>
      <w:r w:rsidRPr="00640568">
        <w:rPr>
          <w:rFonts w:ascii="GHEA Grapalat" w:hAnsi="GHEA Grapalat" w:cs="Sylfaen"/>
          <w:sz w:val="20"/>
        </w:rPr>
        <w:t>Բացի</w:t>
      </w:r>
      <w:r w:rsidRPr="00640568">
        <w:rPr>
          <w:rFonts w:ascii="GHEA Grapalat" w:hAnsi="GHEA Grapalat" w:cs="Sylfaen"/>
          <w:sz w:val="20"/>
          <w:lang w:val="es-ES"/>
        </w:rPr>
        <w:t xml:space="preserve"> </w:t>
      </w:r>
      <w:r w:rsidRPr="00640568">
        <w:rPr>
          <w:rFonts w:ascii="GHEA Grapalat" w:hAnsi="GHEA Grapalat" w:cs="Sylfaen"/>
          <w:sz w:val="20"/>
        </w:rPr>
        <w:t>սույն</w:t>
      </w:r>
      <w:r w:rsidRPr="00640568">
        <w:rPr>
          <w:rFonts w:ascii="GHEA Grapalat" w:hAnsi="GHEA Grapalat" w:cs="Sylfaen"/>
          <w:sz w:val="20"/>
          <w:lang w:val="es-ES"/>
        </w:rPr>
        <w:t xml:space="preserve"> </w:t>
      </w:r>
      <w:r w:rsidRPr="00640568">
        <w:rPr>
          <w:rFonts w:ascii="GHEA Grapalat" w:hAnsi="GHEA Grapalat" w:cs="Sylfaen"/>
          <w:sz w:val="20"/>
        </w:rPr>
        <w:t>կետով</w:t>
      </w:r>
      <w:r w:rsidRPr="00640568">
        <w:rPr>
          <w:rFonts w:ascii="GHEA Grapalat" w:hAnsi="GHEA Grapalat" w:cs="Sylfaen"/>
          <w:sz w:val="20"/>
          <w:lang w:val="es-ES"/>
        </w:rPr>
        <w:t xml:space="preserve"> </w:t>
      </w:r>
      <w:r w:rsidRPr="00640568">
        <w:rPr>
          <w:rFonts w:ascii="GHEA Grapalat" w:hAnsi="GHEA Grapalat" w:cs="Sylfaen"/>
          <w:sz w:val="20"/>
        </w:rPr>
        <w:t>նախատեսված</w:t>
      </w:r>
      <w:r w:rsidRPr="00640568">
        <w:rPr>
          <w:rFonts w:ascii="GHEA Grapalat" w:hAnsi="GHEA Grapalat" w:cs="Sylfaen"/>
          <w:sz w:val="20"/>
          <w:lang w:val="es-ES"/>
        </w:rPr>
        <w:t xml:space="preserve"> </w:t>
      </w:r>
      <w:r w:rsidRPr="00640568">
        <w:rPr>
          <w:rFonts w:ascii="GHEA Grapalat" w:hAnsi="GHEA Grapalat" w:cs="Sylfaen"/>
          <w:sz w:val="20"/>
        </w:rPr>
        <w:t>հայտարարությունից</w:t>
      </w:r>
      <w:r w:rsidRPr="00640568">
        <w:rPr>
          <w:rFonts w:ascii="GHEA Grapalat" w:hAnsi="GHEA Grapalat" w:cs="Sylfaen"/>
          <w:sz w:val="20"/>
          <w:lang w:val="es-ES"/>
        </w:rPr>
        <w:t xml:space="preserve"> </w:t>
      </w:r>
      <w:r w:rsidRPr="00640568">
        <w:rPr>
          <w:rFonts w:ascii="GHEA Grapalat" w:hAnsi="GHEA Grapalat" w:cs="Sylfaen"/>
          <w:sz w:val="20"/>
        </w:rPr>
        <w:t>մասնակցության</w:t>
      </w:r>
      <w:r w:rsidRPr="00640568">
        <w:rPr>
          <w:rFonts w:ascii="GHEA Grapalat" w:hAnsi="GHEA Grapalat" w:cs="Sylfaen"/>
          <w:sz w:val="20"/>
          <w:lang w:val="es-ES"/>
        </w:rPr>
        <w:t xml:space="preserve"> </w:t>
      </w:r>
      <w:r w:rsidRPr="00640568">
        <w:rPr>
          <w:rFonts w:ascii="GHEA Grapalat" w:hAnsi="GHEA Grapalat" w:cs="Sylfaen"/>
          <w:sz w:val="20"/>
        </w:rPr>
        <w:t>իրավունքի</w:t>
      </w:r>
      <w:r w:rsidRPr="00640568">
        <w:rPr>
          <w:rFonts w:ascii="GHEA Grapalat" w:hAnsi="GHEA Grapalat" w:cs="Sylfaen"/>
          <w:sz w:val="20"/>
          <w:lang w:val="es-ES"/>
        </w:rPr>
        <w:t xml:space="preserve"> </w:t>
      </w:r>
      <w:r w:rsidRPr="00640568">
        <w:rPr>
          <w:rFonts w:ascii="GHEA Grapalat" w:hAnsi="GHEA Grapalat" w:cs="Sylfaen"/>
          <w:sz w:val="20"/>
        </w:rPr>
        <w:t>գնահատման</w:t>
      </w:r>
      <w:r w:rsidRPr="00640568">
        <w:rPr>
          <w:rFonts w:ascii="GHEA Grapalat" w:hAnsi="GHEA Grapalat" w:cs="Sylfaen"/>
          <w:sz w:val="20"/>
          <w:lang w:val="es-ES"/>
        </w:rPr>
        <w:t xml:space="preserve"> </w:t>
      </w:r>
      <w:r w:rsidRPr="00640568">
        <w:rPr>
          <w:rFonts w:ascii="GHEA Grapalat" w:hAnsi="GHEA Grapalat" w:cs="Sylfaen"/>
          <w:sz w:val="20"/>
        </w:rPr>
        <w:t>համար</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այդ</w:t>
      </w:r>
      <w:r w:rsidRPr="00640568">
        <w:rPr>
          <w:rFonts w:ascii="GHEA Grapalat" w:hAnsi="GHEA Grapalat" w:cs="Sylfaen"/>
          <w:sz w:val="20"/>
          <w:lang w:val="es-ES"/>
        </w:rPr>
        <w:t xml:space="preserve"> </w:t>
      </w:r>
      <w:r w:rsidRPr="00640568">
        <w:rPr>
          <w:rFonts w:ascii="GHEA Grapalat" w:hAnsi="GHEA Grapalat" w:cs="Sylfaen"/>
          <w:sz w:val="20"/>
        </w:rPr>
        <w:t>թվում</w:t>
      </w:r>
      <w:r w:rsidRPr="00640568">
        <w:rPr>
          <w:rFonts w:ascii="GHEA Grapalat" w:hAnsi="GHEA Grapalat" w:cs="Sylfaen"/>
          <w:sz w:val="20"/>
          <w:lang w:val="es-ES"/>
        </w:rPr>
        <w:t xml:space="preserve"> </w:t>
      </w:r>
      <w:r w:rsidRPr="00640568">
        <w:rPr>
          <w:rFonts w:ascii="GHEA Grapalat" w:hAnsi="GHEA Grapalat" w:cs="Sylfaen"/>
          <w:sz w:val="20"/>
        </w:rPr>
        <w:t>ընտրված</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այլ</w:t>
      </w:r>
      <w:r w:rsidRPr="00640568">
        <w:rPr>
          <w:rFonts w:ascii="GHEA Grapalat" w:hAnsi="GHEA Grapalat" w:cs="Sylfaen"/>
          <w:sz w:val="20"/>
          <w:lang w:val="es-ES"/>
        </w:rPr>
        <w:t xml:space="preserve"> </w:t>
      </w:r>
      <w:r w:rsidRPr="00640568">
        <w:rPr>
          <w:rFonts w:ascii="GHEA Grapalat" w:hAnsi="GHEA Grapalat" w:cs="Sylfaen"/>
          <w:sz w:val="20"/>
        </w:rPr>
        <w:t>փաստաթղթեր</w:t>
      </w:r>
      <w:r w:rsidRPr="00640568">
        <w:rPr>
          <w:rFonts w:ascii="GHEA Grapalat" w:hAnsi="GHEA Grapalat" w:cs="Sylfaen"/>
          <w:sz w:val="20"/>
          <w:lang w:val="es-ES"/>
        </w:rPr>
        <w:t xml:space="preserve"> </w:t>
      </w:r>
      <w:r w:rsidRPr="00640568">
        <w:rPr>
          <w:rFonts w:ascii="GHEA Grapalat" w:hAnsi="GHEA Grapalat" w:cs="Sylfaen"/>
          <w:sz w:val="20"/>
        </w:rPr>
        <w:t>կամ</w:t>
      </w:r>
      <w:r w:rsidRPr="00640568">
        <w:rPr>
          <w:rFonts w:ascii="GHEA Grapalat" w:hAnsi="GHEA Grapalat" w:cs="Sylfaen"/>
          <w:sz w:val="20"/>
          <w:lang w:val="es-ES"/>
        </w:rPr>
        <w:t xml:space="preserve"> </w:t>
      </w:r>
      <w:r w:rsidRPr="00640568">
        <w:rPr>
          <w:rFonts w:ascii="GHEA Grapalat" w:hAnsi="GHEA Grapalat" w:cs="Sylfaen"/>
          <w:sz w:val="20"/>
        </w:rPr>
        <w:t>հիմնավորումներ</w:t>
      </w:r>
      <w:r w:rsidRPr="00640568">
        <w:rPr>
          <w:rFonts w:ascii="GHEA Grapalat" w:hAnsi="GHEA Grapalat" w:cs="Sylfaen"/>
          <w:sz w:val="20"/>
          <w:lang w:val="es-ES"/>
        </w:rPr>
        <w:t xml:space="preserve"> </w:t>
      </w:r>
      <w:r w:rsidRPr="00640568">
        <w:rPr>
          <w:rFonts w:ascii="GHEA Grapalat" w:hAnsi="GHEA Grapalat" w:cs="Sylfaen"/>
          <w:sz w:val="20"/>
        </w:rPr>
        <w:t>չեն</w:t>
      </w:r>
      <w:r w:rsidRPr="00640568">
        <w:rPr>
          <w:rFonts w:ascii="GHEA Grapalat" w:hAnsi="GHEA Grapalat" w:cs="Sylfaen"/>
          <w:sz w:val="20"/>
          <w:lang w:val="es-ES"/>
        </w:rPr>
        <w:t xml:space="preserve"> </w:t>
      </w:r>
      <w:r w:rsidRPr="00640568">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14:paraId="49D09A78" w14:textId="77777777" w:rsidR="00B97B68" w:rsidRPr="005E1F72" w:rsidRDefault="00B97B68" w:rsidP="00B97B68">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972668">
        <w:rPr>
          <w:rFonts w:ascii="GHEA Grapalat" w:hAnsi="GHEA Grapalat" w:cs="Sylfaen"/>
          <w:sz w:val="20"/>
          <w:szCs w:val="20"/>
        </w:rPr>
        <w:t>միևնույն</w:t>
      </w:r>
      <w:r w:rsidRPr="00E2073B">
        <w:rPr>
          <w:rFonts w:ascii="GHEA Grapalat" w:hAnsi="GHEA Grapalat" w:cs="Sylfaen"/>
          <w:sz w:val="20"/>
          <w:szCs w:val="20"/>
          <w:lang w:val="es-ES"/>
        </w:rPr>
        <w:t xml:space="preserve"> </w:t>
      </w:r>
      <w:r w:rsidRPr="00972668">
        <w:rPr>
          <w:rFonts w:ascii="GHEA Grapalat" w:hAnsi="GHEA Grapalat" w:cs="Sylfaen"/>
          <w:sz w:val="20"/>
          <w:szCs w:val="20"/>
        </w:rPr>
        <w:t>չափաբաժնին</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14:paraId="62C2C87B" w14:textId="77777777" w:rsidR="00B97B68" w:rsidRPr="005E1F72" w:rsidRDefault="00B97B68" w:rsidP="00B97B68">
      <w:pPr>
        <w:pStyle w:val="af4"/>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6591FD2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CAAE07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2733B9C"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C2907D"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82DC376"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EB0343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8D13F70"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7E7B6A66"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FADCC87"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98C5274" w14:textId="77777777" w:rsidR="00B97B68" w:rsidRPr="005E1F72" w:rsidRDefault="00B97B68" w:rsidP="00B97B68">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743E5D7"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2D51756" w14:textId="77777777" w:rsidR="00B97B68" w:rsidRPr="005E1F72" w:rsidRDefault="00B97B68" w:rsidP="00B97B68">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3ED1ADA" w14:textId="77777777" w:rsidR="00B97B68" w:rsidRPr="00B01C80"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B01C80">
        <w:rPr>
          <w:rFonts w:ascii="GHEA Grapalat" w:hAnsi="GHEA Grapalat"/>
          <w:color w:val="000000"/>
          <w:sz w:val="20"/>
          <w:szCs w:val="20"/>
          <w:lang w:val="hy-AM"/>
        </w:rPr>
        <w:t>15 տոկոսի</w:t>
      </w:r>
      <w:r>
        <w:rPr>
          <w:rStyle w:val="af6"/>
          <w:rFonts w:ascii="GHEA Grapalat" w:hAnsi="GHEA Grapalat" w:cs="Arial"/>
          <w:sz w:val="20"/>
          <w:lang w:val="hy-AM"/>
        </w:rPr>
        <w:footnoteReference w:id="2"/>
      </w:r>
      <w:r w:rsidRPr="00F5285F">
        <w:rPr>
          <w:rFonts w:ascii="GHEA Grapalat" w:hAnsi="GHEA Grapalat"/>
          <w:color w:val="000000"/>
          <w:sz w:val="20"/>
          <w:szCs w:val="20"/>
          <w:vertAlign w:val="superscript"/>
          <w:lang w:val="hy-AM"/>
        </w:rPr>
        <w:t>.1</w:t>
      </w:r>
      <w:r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B01C80">
          <w:rPr>
            <w:rFonts w:ascii="GHEA Grapalat" w:hAnsi="GHEA Grapalat"/>
            <w:color w:val="000000"/>
            <w:sz w:val="20"/>
            <w:szCs w:val="20"/>
            <w:lang w:val="hy-AM"/>
          </w:rPr>
          <w:t xml:space="preserve">Standard </w:t>
        </w:r>
        <w:r w:rsidRPr="00B01C80">
          <w:rPr>
            <w:rFonts w:ascii="GHEA Grapalat" w:hAnsi="GHEA Grapalat"/>
            <w:color w:val="000000"/>
            <w:sz w:val="20"/>
            <w:szCs w:val="20"/>
            <w:lang w:val="hy-AM"/>
          </w:rPr>
          <w:lastRenderedPageBreak/>
          <w:t>&amp;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p>
    <w:p w14:paraId="4A2C0A84" w14:textId="77777777" w:rsidR="00B97B68" w:rsidRPr="00F5285F" w:rsidRDefault="00B97B68" w:rsidP="00B97B68">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r w:rsidRPr="00417B96">
        <w:rPr>
          <w:rFonts w:ascii="GHEA Grapalat" w:hAnsi="GHEA Grapalat" w:cs="Sylfaen"/>
          <w:sz w:val="20"/>
        </w:rPr>
        <w:t>պայմանագրի</w:t>
      </w:r>
      <w:r w:rsidRPr="00417B96">
        <w:rPr>
          <w:rFonts w:ascii="GHEA Grapalat" w:hAnsi="GHEA Grapalat" w:cs="Sylfaen"/>
          <w:sz w:val="20"/>
          <w:lang w:val="af-ZA"/>
        </w:rPr>
        <w:t xml:space="preserve"> </w:t>
      </w:r>
      <w:r w:rsidRPr="00417B96">
        <w:rPr>
          <w:rFonts w:ascii="GHEA Grapalat" w:hAnsi="GHEA Grapalat" w:cs="Sylfaen"/>
          <w:sz w:val="20"/>
        </w:rPr>
        <w:t>կողմ</w:t>
      </w:r>
      <w:r w:rsidRPr="00417B96">
        <w:rPr>
          <w:rFonts w:ascii="GHEA Grapalat" w:hAnsi="GHEA Grapalat" w:cs="Sylfaen"/>
          <w:sz w:val="20"/>
          <w:lang w:val="af-ZA"/>
        </w:rPr>
        <w:t xml:space="preserve"> </w:t>
      </w:r>
      <w:r w:rsidRPr="00417B96">
        <w:rPr>
          <w:rFonts w:ascii="GHEA Grapalat" w:hAnsi="GHEA Grapalat" w:cs="Sylfaen"/>
          <w:sz w:val="20"/>
        </w:rPr>
        <w:t>չի</w:t>
      </w:r>
      <w:r w:rsidRPr="00417B96">
        <w:rPr>
          <w:rFonts w:ascii="GHEA Grapalat" w:hAnsi="GHEA Grapalat" w:cs="Sylfaen"/>
          <w:sz w:val="20"/>
          <w:lang w:val="af-ZA"/>
        </w:rPr>
        <w:t xml:space="preserve"> </w:t>
      </w:r>
      <w:r w:rsidRPr="00417B96">
        <w:rPr>
          <w:rFonts w:ascii="GHEA Grapalat" w:hAnsi="GHEA Grapalat" w:cs="Sylfaen"/>
          <w:sz w:val="20"/>
        </w:rPr>
        <w:t>կարող</w:t>
      </w:r>
      <w:r w:rsidRPr="00417B96">
        <w:rPr>
          <w:rFonts w:ascii="GHEA Grapalat" w:hAnsi="GHEA Grapalat" w:cs="Sylfaen"/>
          <w:sz w:val="20"/>
          <w:lang w:val="af-ZA"/>
        </w:rPr>
        <w:t xml:space="preserve"> </w:t>
      </w:r>
      <w:r w:rsidRPr="00417B96">
        <w:rPr>
          <w:rFonts w:ascii="GHEA Grapalat" w:hAnsi="GHEA Grapalat" w:cs="Sylfaen"/>
          <w:sz w:val="20"/>
        </w:rPr>
        <w:t>հանդիսանալ</w:t>
      </w:r>
      <w:r w:rsidRPr="00417B96">
        <w:rPr>
          <w:rFonts w:ascii="GHEA Grapalat" w:hAnsi="GHEA Grapalat" w:cs="Sylfaen"/>
          <w:sz w:val="20"/>
          <w:lang w:val="af-ZA"/>
        </w:rPr>
        <w:t xml:space="preserve"> </w:t>
      </w:r>
      <w:r w:rsidRPr="00417B96">
        <w:rPr>
          <w:rFonts w:ascii="GHEA Grapalat" w:hAnsi="GHEA Grapalat" w:cs="Sylfaen"/>
          <w:sz w:val="20"/>
        </w:rPr>
        <w:t>սույն</w:t>
      </w:r>
      <w:r w:rsidRPr="00417B96">
        <w:rPr>
          <w:rFonts w:ascii="GHEA Grapalat" w:hAnsi="GHEA Grapalat" w:cs="Sylfaen"/>
          <w:sz w:val="20"/>
          <w:lang w:val="af-ZA"/>
        </w:rPr>
        <w:t xml:space="preserve"> </w:t>
      </w:r>
      <w:r w:rsidRPr="00417B96">
        <w:rPr>
          <w:rFonts w:ascii="GHEA Grapalat" w:hAnsi="GHEA Grapalat" w:cs="Sylfaen"/>
          <w:sz w:val="20"/>
        </w:rPr>
        <w:t>ընթացակարգին</w:t>
      </w:r>
      <w:r w:rsidRPr="00417B96">
        <w:rPr>
          <w:rFonts w:ascii="GHEA Grapalat" w:hAnsi="GHEA Grapalat" w:cs="Sylfaen"/>
          <w:sz w:val="20"/>
          <w:lang w:val="af-ZA"/>
        </w:rPr>
        <w:t xml:space="preserve"> (</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Pr="00417B96">
        <w:rPr>
          <w:rFonts w:ascii="GHEA Grapalat" w:hAnsi="GHEA Grapalat" w:cs="Sylfaen"/>
          <w:sz w:val="20"/>
        </w:rPr>
        <w:t>մասնակցելու</w:t>
      </w:r>
      <w:r w:rsidRPr="00417B96">
        <w:rPr>
          <w:rFonts w:ascii="GHEA Grapalat" w:hAnsi="GHEA Grapalat" w:cs="Sylfaen"/>
          <w:sz w:val="20"/>
          <w:lang w:val="af-ZA"/>
        </w:rPr>
        <w:t xml:space="preserve"> </w:t>
      </w:r>
      <w:r w:rsidRPr="00417B96">
        <w:rPr>
          <w:rFonts w:ascii="GHEA Grapalat" w:hAnsi="GHEA Grapalat" w:cs="Sylfaen"/>
          <w:sz w:val="20"/>
        </w:rPr>
        <w:t>նպատակով</w:t>
      </w:r>
      <w:r w:rsidRPr="00417B96">
        <w:rPr>
          <w:rFonts w:ascii="GHEA Grapalat" w:hAnsi="GHEA Grapalat" w:cs="Sylfaen"/>
          <w:sz w:val="20"/>
          <w:lang w:val="af-ZA"/>
        </w:rPr>
        <w:t xml:space="preserve"> </w:t>
      </w:r>
      <w:r w:rsidRPr="00417B96">
        <w:rPr>
          <w:rFonts w:ascii="GHEA Grapalat" w:hAnsi="GHEA Grapalat" w:cs="Sylfaen"/>
          <w:sz w:val="20"/>
        </w:rPr>
        <w:t>հայտ</w:t>
      </w:r>
      <w:r w:rsidRPr="00417B96">
        <w:rPr>
          <w:rFonts w:ascii="GHEA Grapalat" w:hAnsi="GHEA Grapalat" w:cs="Sylfaen"/>
          <w:sz w:val="20"/>
          <w:lang w:val="af-ZA"/>
        </w:rPr>
        <w:t xml:space="preserve"> </w:t>
      </w:r>
      <w:r w:rsidRPr="00417B96">
        <w:rPr>
          <w:rFonts w:ascii="GHEA Grapalat" w:hAnsi="GHEA Grapalat" w:cs="Sylfaen"/>
          <w:sz w:val="20"/>
        </w:rPr>
        <w:t>ներկայացրած</w:t>
      </w:r>
      <w:r w:rsidRPr="00417B96">
        <w:rPr>
          <w:rFonts w:ascii="GHEA Grapalat" w:hAnsi="GHEA Grapalat" w:cs="Sylfaen"/>
          <w:sz w:val="20"/>
          <w:lang w:val="af-ZA"/>
        </w:rPr>
        <w:t xml:space="preserve"> </w:t>
      </w:r>
      <w:r w:rsidRPr="00417B96">
        <w:rPr>
          <w:rFonts w:ascii="GHEA Grapalat" w:hAnsi="GHEA Grapalat" w:cs="Sylfaen"/>
          <w:sz w:val="20"/>
        </w:rPr>
        <w:t>մասնակիցը</w:t>
      </w:r>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169C4452" w14:textId="77777777" w:rsidR="00B97B68" w:rsidRPr="005E1F72" w:rsidRDefault="00B97B68" w:rsidP="00B97B68">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03F5B384" w14:textId="77777777" w:rsidR="00B97B68" w:rsidRPr="005E1F72" w:rsidRDefault="00B97B68" w:rsidP="00B97B68">
      <w:pPr>
        <w:pStyle w:val="23"/>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03F48B80" w14:textId="77777777" w:rsidR="00B97B68" w:rsidRPr="005E1F72" w:rsidRDefault="00B97B68" w:rsidP="00B97B68">
      <w:pPr>
        <w:pStyle w:val="23"/>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579857FC" w14:textId="77777777" w:rsidR="00B97B68" w:rsidRPr="005E1F72" w:rsidRDefault="00B97B68" w:rsidP="00B97B68">
      <w:pPr>
        <w:ind w:firstLine="567"/>
        <w:jc w:val="both"/>
        <w:rPr>
          <w:rFonts w:ascii="GHEA Grapalat" w:hAnsi="GHEA Grapalat"/>
          <w:b/>
          <w:sz w:val="20"/>
          <w:lang w:val="af-ZA"/>
        </w:rPr>
      </w:pP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AA9116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45B235B1" w14:textId="77777777" w:rsidR="00AB24B0" w:rsidRPr="00AB24B0" w:rsidRDefault="00096865" w:rsidP="00EF3662">
      <w:pPr>
        <w:autoSpaceDE w:val="0"/>
        <w:autoSpaceDN w:val="0"/>
        <w:adjustRightInd w:val="0"/>
        <w:ind w:firstLine="567"/>
        <w:jc w:val="both"/>
        <w:rPr>
          <w:rFonts w:ascii="GHEA Grapalat" w:hAnsi="GHEA Grapalat" w:cs="Tahoma"/>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p>
    <w:p w14:paraId="5665BE90" w14:textId="08B292B1"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0399FC6A"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3B759294"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DF5DFB">
        <w:rPr>
          <w:rFonts w:ascii="GHEA Grapalat" w:hAnsi="GHEA Grapalat" w:cs="Sylfaen"/>
          <w:szCs w:val="24"/>
          <w:lang w:val="hy-AM"/>
        </w:rPr>
        <w:t xml:space="preserve">գնանշման հարցման </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4C01773A" w14:textId="0BF3796F" w:rsidR="003245EB" w:rsidRDefault="00096865" w:rsidP="003245EB">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w:t>
      </w:r>
      <w:r w:rsidR="003245EB" w:rsidRPr="006539DD">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3245EB" w:rsidRPr="00F370C1">
        <w:rPr>
          <w:rFonts w:ascii="GHEA Grapalat" w:hAnsi="GHEA Grapalat" w:cs="Sylfaen"/>
          <w:szCs w:val="24"/>
          <w:lang w:val="hy-AM"/>
        </w:rPr>
        <w:t xml:space="preserve">հաշված </w:t>
      </w:r>
      <w:r w:rsidR="003245EB" w:rsidRPr="00F370C1">
        <w:rPr>
          <w:rFonts w:ascii="GHEA Grapalat" w:hAnsi="GHEA Grapalat" w:cs="Sylfaen"/>
          <w:b/>
          <w:szCs w:val="24"/>
          <w:lang w:val="hy-AM"/>
        </w:rPr>
        <w:t>հաշված «7»-րդ օրվա ժամը «11:00»-ն, «Կոմիտասի 54 բ» հասցեով: (29.08.2022թ)</w:t>
      </w:r>
      <w:r w:rsidR="003245EB" w:rsidRPr="00F370C1">
        <w:rPr>
          <w:rFonts w:ascii="GHEA Grapalat" w:hAnsi="GHEA Grapalat" w:cs="Sylfaen"/>
          <w:szCs w:val="24"/>
          <w:lang w:val="hy-AM"/>
        </w:rPr>
        <w:t xml:space="preserve">  Հայտերը ներկայացնելու</w:t>
      </w:r>
      <w:r w:rsidR="003245EB" w:rsidRPr="006539DD">
        <w:rPr>
          <w:rFonts w:ascii="GHEA Grapalat" w:hAnsi="GHEA Grapalat" w:cs="Sylfaen"/>
          <w:szCs w:val="24"/>
          <w:lang w:val="hy-AM"/>
        </w:rPr>
        <w:t xml:space="preserve"> վերջնաժամկետը լրանալուց հետո ներկայացված հայտերը չեն ընդունվում։ </w:t>
      </w:r>
    </w:p>
    <w:p w14:paraId="6F47B725" w14:textId="77777777" w:rsidR="003245EB" w:rsidRDefault="003245EB" w:rsidP="003245EB">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58474" w14:textId="5C914499"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23"/>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ցության իրավունքի պահանջներին իր տվյալների համապատասխանության մասին.</w:t>
      </w:r>
    </w:p>
    <w:p w14:paraId="45DC8E91" w14:textId="77777777"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EA68B2" w:rsidRPr="00406C77">
        <w:rPr>
          <w:rFonts w:ascii="GHEA Grapalat" w:hAnsi="GHEA Grapalat" w:cs="Sylfaen"/>
          <w:sz w:val="20"/>
          <w:lang w:val="hy-AM"/>
        </w:rPr>
        <w:t xml:space="preserve">ի 1-ին մասի 2.4 կետով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 </w:t>
      </w:r>
      <w:r w:rsidR="008957DB">
        <w:rPr>
          <w:rFonts w:ascii="GHEA Grapalat" w:hAnsi="GHEA Grapalat" w:cs="Sylfaen"/>
          <w:sz w:val="20"/>
          <w:lang w:val="hy-AM"/>
        </w:rPr>
        <w:t xml:space="preserve">կամ </w:t>
      </w:r>
      <w:r w:rsidR="000F7B12">
        <w:rPr>
          <w:rFonts w:ascii="GHEA Grapalat" w:hAnsi="GHEA Grapalat" w:cs="Sylfaen"/>
          <w:sz w:val="20"/>
          <w:lang w:val="hy-AM"/>
        </w:rPr>
        <w:t xml:space="preserve">սույն հրավերով սահմանված </w:t>
      </w:r>
      <w:r w:rsidR="008957DB">
        <w:rPr>
          <w:rFonts w:ascii="GHEA Grapalat" w:hAnsi="GHEA Grapalat" w:cs="Sylfaen"/>
          <w:sz w:val="20"/>
          <w:lang w:val="hy-AM"/>
        </w:rPr>
        <w:t>վարկունակության վարկանիշ ունենալու</w:t>
      </w:r>
      <w:r w:rsidR="008957DB" w:rsidRPr="00EF4BBA">
        <w:rPr>
          <w:rFonts w:ascii="GHEA Grapalat" w:hAnsi="GHEA Grapalat" w:cs="Sylfaen"/>
          <w:sz w:val="20"/>
          <w:lang w:val="hy-AM"/>
        </w:rPr>
        <w:t xml:space="preserve"> </w:t>
      </w:r>
      <w:r w:rsidR="00C63E1C" w:rsidRPr="00EF4BBA">
        <w:rPr>
          <w:rFonts w:ascii="GHEA Grapalat" w:hAnsi="GHEA Grapalat" w:cs="Sylfaen"/>
          <w:sz w:val="20"/>
          <w:lang w:val="hy-AM"/>
        </w:rPr>
        <w:t>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37E3B00F" w14:textId="77777777" w:rsidR="0059404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675F8B" w:rsidR="00BE4408" w:rsidRPr="00E74DFB" w:rsidRDefault="00BE4408" w:rsidP="007E39F5">
      <w:pPr>
        <w:pStyle w:val="23"/>
        <w:spacing w:line="240" w:lineRule="auto"/>
        <w:ind w:firstLine="567"/>
        <w:rPr>
          <w:rFonts w:ascii="GHEA Grapalat" w:hAnsi="GHEA Grapalat" w:cs="Sylfaen"/>
          <w:szCs w:val="24"/>
          <w:lang w:val="hy-AM"/>
        </w:rPr>
      </w:pPr>
      <w:r w:rsidRPr="002A4619">
        <w:rPr>
          <w:rFonts w:ascii="GHEA Grapalat" w:hAnsi="GHEA Grapalat"/>
          <w:lang w:val="hy-AM"/>
        </w:rPr>
        <w:t>Ե</w:t>
      </w:r>
      <w:r w:rsidRPr="00BE4408">
        <w:rPr>
          <w:rFonts w:ascii="GHEA Grapalat" w:hAnsi="GHEA Grapalat"/>
          <w:lang w:val="hy-AM"/>
        </w:rPr>
        <w:t>)</w:t>
      </w:r>
      <w:r>
        <w:rPr>
          <w:rFonts w:ascii="GHEA Grapalat" w:hAnsi="GHEA Grapalat"/>
          <w:lang w:val="hy-AM"/>
        </w:rPr>
        <w:t xml:space="preserve"> </w:t>
      </w:r>
      <w:r w:rsidRPr="00BF58CA">
        <w:rPr>
          <w:rFonts w:ascii="GHEA Grapalat" w:hAnsi="GHEA Grapalat" w:cs="Sylfaen"/>
          <w:szCs w:val="24"/>
          <w:lang w:val="hy-AM"/>
        </w:rPr>
        <w:t>իրական շահառուների վերաբերյալ հայտարարագիր՝ համաձայն հավելված 1-ի</w:t>
      </w:r>
      <w:r>
        <w:rPr>
          <w:rFonts w:ascii="GHEA Grapalat" w:hAnsi="GHEA Grapalat" w:cs="Sylfaen"/>
          <w:szCs w:val="24"/>
          <w:lang w:val="hy-AM"/>
        </w:rPr>
        <w:t>: Հայտարարագիր չի ներկայացվում, եթե մասնակիցը անհատ ձեռնարկատեր կամ ֆիզիկական անձ է:</w:t>
      </w:r>
      <w:r w:rsidR="004A3C10" w:rsidRPr="004A3C10">
        <w:rPr>
          <w:rFonts w:ascii="GHEA Grapalat" w:hAnsi="GHEA Grapalat" w:cs="Sylfaen"/>
          <w:szCs w:val="24"/>
          <w:lang w:val="hy-AM"/>
        </w:rPr>
        <w:t xml:space="preserve"> </w:t>
      </w:r>
      <w:r w:rsidRPr="007E39F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4"/>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AB24B0" w:rsidRDefault="00C96127"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4)</w:t>
      </w:r>
      <w:r w:rsidR="00EC6281" w:rsidRPr="00AB24B0">
        <w:rPr>
          <w:rFonts w:ascii="GHEA Grapalat" w:hAnsi="GHEA Grapalat" w:cs="Sylfaen"/>
          <w:color w:val="FF0000"/>
          <w:sz w:val="20"/>
          <w:szCs w:val="24"/>
          <w:lang w:val="hy-AM" w:eastAsia="en-US"/>
        </w:rPr>
        <w:t xml:space="preserve"> շինարարական աշխատանքների գնման դեպքում՝</w:t>
      </w:r>
    </w:p>
    <w:p w14:paraId="1790B6AE" w14:textId="77777777" w:rsidR="00C96127" w:rsidRPr="00AB24B0" w:rsidRDefault="00EC6281"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25BCF639" w14:textId="4BDC735E" w:rsidR="00EC6281" w:rsidRPr="003916D7" w:rsidRDefault="00EC6281" w:rsidP="00EF3662">
      <w:pPr>
        <w:pStyle w:val="norm"/>
        <w:spacing w:line="240" w:lineRule="auto"/>
        <w:rPr>
          <w:rFonts w:ascii="GHEA Grapalat" w:hAnsi="GHEA Grapalat" w:cs="Sylfaen"/>
          <w:color w:val="FF0000"/>
          <w:sz w:val="20"/>
          <w:szCs w:val="24"/>
          <w:lang w:val="hy-AM" w:eastAsia="en-US"/>
        </w:rPr>
      </w:pPr>
      <w:r w:rsidRPr="003916D7">
        <w:rPr>
          <w:rFonts w:ascii="GHEA Grapalat" w:hAnsi="GHEA Grapalat" w:cs="Sylfaen"/>
          <w:color w:val="FF0000"/>
          <w:sz w:val="20"/>
          <w:szCs w:val="24"/>
          <w:lang w:val="hy-AM" w:eastAsia="en-US"/>
        </w:rPr>
        <w:t>- իր կողմից առաջարկվող՝ սույն հրավերին կցված նախագ</w:t>
      </w:r>
      <w:r w:rsidR="00EB6702" w:rsidRPr="003916D7">
        <w:rPr>
          <w:rFonts w:ascii="GHEA Grapalat" w:hAnsi="GHEA Grapalat" w:cs="Sylfaen"/>
          <w:color w:val="FF0000"/>
          <w:sz w:val="20"/>
          <w:szCs w:val="24"/>
          <w:lang w:val="hy-AM" w:eastAsia="en-US"/>
        </w:rPr>
        <w:t>ծ</w:t>
      </w:r>
      <w:r w:rsidRPr="003916D7">
        <w:rPr>
          <w:rFonts w:ascii="GHEA Grapalat" w:hAnsi="GHEA Grapalat" w:cs="Sylfaen"/>
          <w:color w:val="FF0000"/>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w:t>
      </w:r>
      <w:r w:rsidR="003E2995">
        <w:rPr>
          <w:rFonts w:ascii="GHEA Grapalat" w:hAnsi="GHEA Grapalat" w:cs="Sylfaen"/>
          <w:color w:val="FF0000"/>
          <w:sz w:val="20"/>
          <w:szCs w:val="24"/>
          <w:lang w:val="hy-AM" w:eastAsia="en-US"/>
        </w:rPr>
        <w:t xml:space="preserve">ֆիրմային անվանումները </w:t>
      </w:r>
      <w:r w:rsidRPr="003916D7">
        <w:rPr>
          <w:rFonts w:ascii="GHEA Grapalat" w:hAnsi="GHEA Grapalat" w:cs="Sylfaen"/>
          <w:color w:val="FF0000"/>
          <w:sz w:val="20"/>
          <w:szCs w:val="24"/>
          <w:lang w:val="hy-AM" w:eastAsia="en-US"/>
        </w:rPr>
        <w:t xml:space="preserve"> և երաշխիքային ժամկետները.</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77777777"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FF0FC3">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8957DB">
        <w:rPr>
          <w:rFonts w:ascii="GHEA Grapalat" w:hAnsi="GHEA Grapalat" w:cs="Sylfaen"/>
          <w:sz w:val="20"/>
          <w:szCs w:val="24"/>
          <w:lang w:val="hy-AM" w:eastAsia="en-US"/>
        </w:rPr>
        <w:t>.</w:t>
      </w:r>
    </w:p>
    <w:bookmarkEnd w:id="5"/>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888ADCB" w:rsidR="00A63118" w:rsidRPr="005E1F72" w:rsidRDefault="00A63118" w:rsidP="00372F1F">
      <w:pPr>
        <w:pStyle w:val="norm"/>
        <w:spacing w:line="240" w:lineRule="auto"/>
        <w:ind w:firstLine="27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78021160" w14:textId="77777777" w:rsidR="00886587" w:rsidRDefault="00886587" w:rsidP="00EF3662">
      <w:pPr>
        <w:jc w:val="center"/>
        <w:rPr>
          <w:rFonts w:ascii="GHEA Grapalat" w:hAnsi="GHEA Grapalat"/>
          <w:b/>
          <w:sz w:val="20"/>
          <w:lang w:val="es-ES"/>
        </w:rPr>
      </w:pPr>
    </w:p>
    <w:p w14:paraId="3CCC6BA7" w14:textId="372DEDA1"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a3"/>
        <w:spacing w:line="240" w:lineRule="auto"/>
        <w:ind w:firstLine="567"/>
        <w:rPr>
          <w:rFonts w:ascii="GHEA Grapalat" w:hAnsi="GHEA Grapalat"/>
          <w:b/>
          <w:lang w:val="af-ZA"/>
        </w:rPr>
      </w:pPr>
    </w:p>
    <w:p w14:paraId="311F343E"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68FC0D1D" w:rsidR="00096865" w:rsidRPr="00575E89" w:rsidRDefault="00FD2748" w:rsidP="00EF3662">
      <w:pPr>
        <w:pStyle w:val="23"/>
        <w:spacing w:line="240" w:lineRule="auto"/>
        <w:ind w:firstLine="567"/>
        <w:rPr>
          <w:rFonts w:ascii="GHEA Grapalat" w:hAnsi="GHEA Grapalat" w:cs="Tahoma"/>
          <w:b/>
        </w:rPr>
      </w:pPr>
      <w:r w:rsidRPr="00575E89">
        <w:rPr>
          <w:rFonts w:ascii="GHEA Grapalat" w:hAnsi="GHEA Grapalat"/>
          <w:b/>
        </w:rPr>
        <w:t>8</w:t>
      </w:r>
      <w:r w:rsidR="00096865" w:rsidRPr="00575E89">
        <w:rPr>
          <w:rFonts w:ascii="GHEA Grapalat" w:hAnsi="GHEA Grapalat"/>
          <w:b/>
        </w:rPr>
        <w:t xml:space="preserve">.1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բացումը</w:t>
      </w:r>
      <w:r w:rsidR="00575E89" w:rsidRPr="00575E89">
        <w:rPr>
          <w:rFonts w:ascii="GHEA Grapalat" w:hAnsi="GHEA Grapalat" w:cs="Sylfaen"/>
          <w:b/>
        </w:rPr>
        <w:t xml:space="preserve"> </w:t>
      </w:r>
      <w:r w:rsidR="00575E89" w:rsidRPr="00575E89">
        <w:rPr>
          <w:rFonts w:ascii="GHEA Grapalat" w:hAnsi="GHEA Grapalat" w:cs="Sylfaen"/>
          <w:b/>
          <w:lang w:val="ru-RU"/>
        </w:rPr>
        <w:t>կկատարվի</w:t>
      </w:r>
      <w:r w:rsidR="00575E89" w:rsidRPr="00575E89">
        <w:rPr>
          <w:rFonts w:ascii="GHEA Grapalat" w:hAnsi="GHEA Grapalat" w:cs="Sylfaen"/>
          <w:b/>
        </w:rPr>
        <w:t xml:space="preserve"> </w:t>
      </w:r>
      <w:r w:rsidR="00575E89" w:rsidRPr="00575E89">
        <w:rPr>
          <w:rFonts w:ascii="GHEA Grapalat" w:hAnsi="GHEA Grapalat" w:cs="Sylfaen"/>
          <w:b/>
          <w:lang w:val="ru-RU"/>
        </w:rPr>
        <w:t>հանձնաժողովի՝</w:t>
      </w:r>
      <w:r w:rsidR="00575E89" w:rsidRPr="00575E89">
        <w:rPr>
          <w:rFonts w:ascii="GHEA Grapalat" w:hAnsi="GHEA Grapalat" w:cs="Sylfaen"/>
          <w:b/>
        </w:rPr>
        <w:t xml:space="preserve">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բացման</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գնահատման</w:t>
      </w:r>
      <w:r w:rsidR="00575E89" w:rsidRPr="00575E89">
        <w:rPr>
          <w:rFonts w:ascii="GHEA Grapalat" w:hAnsi="GHEA Grapalat" w:cs="Sylfaen"/>
          <w:b/>
        </w:rPr>
        <w:t xml:space="preserve"> </w:t>
      </w:r>
      <w:r w:rsidR="00575E89" w:rsidRPr="00575E89">
        <w:rPr>
          <w:rFonts w:ascii="GHEA Grapalat" w:hAnsi="GHEA Grapalat" w:cs="Sylfaen"/>
          <w:b/>
          <w:lang w:val="ru-RU"/>
        </w:rPr>
        <w:t>նիստում՝</w:t>
      </w:r>
      <w:r w:rsidR="00575E89" w:rsidRPr="00575E89">
        <w:rPr>
          <w:rFonts w:ascii="GHEA Grapalat" w:hAnsi="GHEA Grapalat" w:cs="Sylfaen"/>
          <w:b/>
        </w:rPr>
        <w:t xml:space="preserve"> </w:t>
      </w:r>
      <w:r w:rsidR="00575E89" w:rsidRPr="00575E89">
        <w:rPr>
          <w:rFonts w:ascii="GHEA Grapalat" w:hAnsi="GHEA Grapalat" w:cs="Sylfaen"/>
          <w:b/>
          <w:lang w:val="ru-RU"/>
        </w:rPr>
        <w:t>սույն</w:t>
      </w:r>
      <w:r w:rsidR="00575E89" w:rsidRPr="00575E89">
        <w:rPr>
          <w:rFonts w:ascii="GHEA Grapalat" w:hAnsi="GHEA Grapalat" w:cs="Sylfaen"/>
          <w:b/>
        </w:rPr>
        <w:t xml:space="preserve"> </w:t>
      </w:r>
      <w:r w:rsidR="00575E89" w:rsidRPr="00575E89">
        <w:rPr>
          <w:rFonts w:ascii="GHEA Grapalat" w:hAnsi="GHEA Grapalat" w:cs="Sylfaen"/>
          <w:b/>
          <w:lang w:val="ru-RU"/>
        </w:rPr>
        <w:t>ընթացակարգի</w:t>
      </w:r>
      <w:r w:rsidR="00575E89" w:rsidRPr="00575E89">
        <w:rPr>
          <w:rFonts w:ascii="GHEA Grapalat" w:hAnsi="GHEA Grapalat" w:cs="Sylfaen"/>
          <w:b/>
        </w:rPr>
        <w:t xml:space="preserve"> </w:t>
      </w:r>
      <w:r w:rsidR="00575E89" w:rsidRPr="00575E89">
        <w:rPr>
          <w:rFonts w:ascii="GHEA Grapalat" w:hAnsi="GHEA Grapalat" w:cs="Sylfaen"/>
          <w:b/>
          <w:lang w:val="ru-RU"/>
        </w:rPr>
        <w:t>հայտարարությունը</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հրավերը</w:t>
      </w:r>
      <w:r w:rsidR="00575E89" w:rsidRPr="00575E89">
        <w:rPr>
          <w:rFonts w:ascii="GHEA Grapalat" w:hAnsi="GHEA Grapalat" w:cs="Sylfaen"/>
          <w:b/>
        </w:rPr>
        <w:t xml:space="preserve"> </w:t>
      </w:r>
      <w:r w:rsidR="00575E89" w:rsidRPr="00575E89">
        <w:rPr>
          <w:rFonts w:ascii="GHEA Grapalat" w:hAnsi="GHEA Grapalat" w:cs="Sylfaen"/>
          <w:b/>
          <w:lang w:val="ru-RU"/>
        </w:rPr>
        <w:t>տեղեկագրում</w:t>
      </w:r>
      <w:r w:rsidR="00575E89" w:rsidRPr="00575E89">
        <w:rPr>
          <w:rFonts w:ascii="GHEA Grapalat" w:hAnsi="GHEA Grapalat" w:cs="Sylfaen"/>
          <w:b/>
        </w:rPr>
        <w:t xml:space="preserve"> </w:t>
      </w:r>
      <w:r w:rsidR="00575E89" w:rsidRPr="00575E89">
        <w:rPr>
          <w:rFonts w:ascii="GHEA Grapalat" w:hAnsi="GHEA Grapalat" w:cs="Sylfaen"/>
          <w:b/>
          <w:lang w:val="ru-RU"/>
        </w:rPr>
        <w:t>հրապարակվելու</w:t>
      </w:r>
      <w:r w:rsidR="00575E89" w:rsidRPr="00575E89">
        <w:rPr>
          <w:rFonts w:ascii="GHEA Grapalat" w:hAnsi="GHEA Grapalat" w:cs="Sylfaen"/>
          <w:b/>
        </w:rPr>
        <w:t xml:space="preserve"> </w:t>
      </w:r>
      <w:r w:rsidR="00575E89" w:rsidRPr="00575E89">
        <w:rPr>
          <w:rFonts w:ascii="GHEA Grapalat" w:hAnsi="GHEA Grapalat" w:cs="Sylfaen"/>
          <w:b/>
          <w:lang w:val="ru-RU"/>
        </w:rPr>
        <w:t>օրվանից</w:t>
      </w:r>
      <w:r w:rsidR="00575E89" w:rsidRPr="00575E89">
        <w:rPr>
          <w:rFonts w:ascii="GHEA Grapalat" w:hAnsi="GHEA Grapalat" w:cs="Sylfaen"/>
          <w:b/>
        </w:rPr>
        <w:t xml:space="preserve"> </w:t>
      </w:r>
      <w:r w:rsidR="00575E89" w:rsidRPr="00575E89">
        <w:rPr>
          <w:rFonts w:ascii="GHEA Grapalat" w:hAnsi="GHEA Grapalat" w:cs="Sylfaen"/>
          <w:b/>
          <w:lang w:val="ru-RU"/>
        </w:rPr>
        <w:t>հաշված</w:t>
      </w:r>
      <w:r w:rsidR="00575E89" w:rsidRPr="00575E89">
        <w:rPr>
          <w:rFonts w:ascii="GHEA Grapalat" w:hAnsi="GHEA Grapalat" w:cs="Sylfaen"/>
          <w:b/>
        </w:rPr>
        <w:t xml:space="preserve"> «7»</w:t>
      </w:r>
      <w:r w:rsidR="00575E89" w:rsidRPr="00575E89">
        <w:rPr>
          <w:rFonts w:ascii="GHEA Grapalat" w:hAnsi="GHEA Grapalat" w:cs="Sylfaen"/>
          <w:b/>
          <w:lang w:val="ru-RU"/>
        </w:rPr>
        <w:t>րդ</w:t>
      </w:r>
      <w:r w:rsidR="00575E89" w:rsidRPr="00575E89">
        <w:rPr>
          <w:rFonts w:ascii="GHEA Grapalat" w:hAnsi="GHEA Grapalat" w:cs="Sylfaen"/>
          <w:b/>
        </w:rPr>
        <w:t xml:space="preserve"> </w:t>
      </w:r>
      <w:r w:rsidR="00575E89" w:rsidRPr="00575E89">
        <w:rPr>
          <w:rFonts w:ascii="GHEA Grapalat" w:hAnsi="GHEA Grapalat" w:cs="Sylfaen"/>
          <w:b/>
          <w:lang w:val="ru-RU"/>
        </w:rPr>
        <w:t>օրվա</w:t>
      </w:r>
      <w:r w:rsidR="00575E89" w:rsidRPr="00575E89">
        <w:rPr>
          <w:rFonts w:ascii="GHEA Grapalat" w:hAnsi="GHEA Grapalat" w:cs="Sylfaen"/>
          <w:b/>
        </w:rPr>
        <w:t xml:space="preserve"> </w:t>
      </w:r>
      <w:r w:rsidR="00575E89" w:rsidRPr="00575E89">
        <w:rPr>
          <w:rFonts w:ascii="GHEA Grapalat" w:hAnsi="GHEA Grapalat" w:cs="Sylfaen"/>
          <w:b/>
          <w:lang w:val="ru-RU"/>
        </w:rPr>
        <w:t>ժամը</w:t>
      </w:r>
      <w:r w:rsidR="00575E89" w:rsidRPr="00575E89">
        <w:rPr>
          <w:rFonts w:ascii="GHEA Grapalat" w:hAnsi="GHEA Grapalat" w:cs="Sylfaen"/>
          <w:b/>
        </w:rPr>
        <w:t xml:space="preserve"> «11:00»-</w:t>
      </w:r>
      <w:r w:rsidR="00575E89">
        <w:rPr>
          <w:rFonts w:ascii="GHEA Grapalat" w:hAnsi="GHEA Grapalat" w:cs="Sylfaen"/>
          <w:b/>
          <w:lang w:val="ru-RU"/>
        </w:rPr>
        <w:t>ին</w:t>
      </w:r>
      <w:r w:rsidR="00575E89">
        <w:rPr>
          <w:rFonts w:ascii="GHEA Grapalat" w:hAnsi="GHEA Grapalat" w:cs="Sylfaen"/>
          <w:b/>
          <w:lang w:val="hy-AM"/>
        </w:rPr>
        <w:t>,</w:t>
      </w:r>
      <w:r w:rsidR="00575E89" w:rsidRPr="00575E89">
        <w:rPr>
          <w:rFonts w:ascii="GHEA Grapalat" w:hAnsi="GHEA Grapalat" w:cs="Sylfaen"/>
          <w:b/>
        </w:rPr>
        <w:t xml:space="preserve"> «Կոմիտասի 54 բ» հասցեով: (29.08.2022թ)  </w:t>
      </w:r>
      <w:r w:rsidR="004C3803" w:rsidRPr="00575E89">
        <w:rPr>
          <w:rFonts w:ascii="GHEA Grapalat" w:hAnsi="GHEA Grapalat" w:cs="Sylfaen"/>
          <w:b/>
          <w:szCs w:val="24"/>
        </w:rPr>
        <w:t xml:space="preserve"> </w:t>
      </w:r>
    </w:p>
    <w:p w14:paraId="63922AD5" w14:textId="77777777" w:rsidR="00A66703" w:rsidRPr="005E1F72" w:rsidRDefault="00A66703" w:rsidP="00A66703">
      <w:pPr>
        <w:ind w:firstLine="567"/>
        <w:jc w:val="both"/>
        <w:rPr>
          <w:rFonts w:ascii="GHEA Grapalat" w:hAnsi="GHEA Grapalat" w:cs="Sylfaen"/>
          <w:sz w:val="20"/>
          <w:lang w:val="hy-AM"/>
        </w:rPr>
      </w:pPr>
      <w:r w:rsidRPr="005E1F72">
        <w:rPr>
          <w:rFonts w:ascii="GHEA Grapalat" w:hAnsi="GHEA Grapalat" w:cs="Sylfaen"/>
          <w:sz w:val="20"/>
          <w:lang w:val="ru-RU"/>
        </w:rPr>
        <w:lastRenderedPageBreak/>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w:t>
      </w:r>
      <w:r>
        <w:rPr>
          <w:rFonts w:ascii="GHEA Grapalat" w:hAnsi="GHEA Grapalat" w:cs="Sylfaen"/>
          <w:sz w:val="20"/>
        </w:rPr>
        <w:t>շխատանքների</w:t>
      </w:r>
      <w:r w:rsidRPr="004B2068">
        <w:rPr>
          <w:rFonts w:ascii="GHEA Grapalat" w:hAnsi="GHEA Grapalat" w:cs="Sylfaen"/>
          <w:sz w:val="20"/>
          <w:lang w:val="af-ZA"/>
        </w:rPr>
        <w:t xml:space="preserve"> </w:t>
      </w:r>
      <w:r>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14:paraId="79821B12"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14:paraId="0F557EBF"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14:paraId="5DEC2CF1" w14:textId="77777777" w:rsidR="00A66703" w:rsidRPr="005E1F72" w:rsidRDefault="00A66703" w:rsidP="00A66703">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proofErr w:type="gramStart"/>
      <w:r w:rsidRPr="005E1F72">
        <w:rPr>
          <w:rFonts w:ascii="GHEA Grapalat" w:hAnsi="GHEA Grapalat" w:cs="Sylfaen"/>
          <w:sz w:val="20"/>
        </w:rPr>
        <w:t>հաշված</w:t>
      </w:r>
      <w:r w:rsidRPr="005E1F72">
        <w:rPr>
          <w:rFonts w:ascii="GHEA Grapalat" w:hAnsi="GHEA Grapalat" w:cs="Sylfaen"/>
          <w:sz w:val="20"/>
          <w:lang w:val="af-ZA"/>
        </w:rPr>
        <w:t xml:space="preserve"> </w:t>
      </w:r>
      <w:r w:rsidRPr="00047327">
        <w:rPr>
          <w:rFonts w:ascii="GHEA Grapalat" w:hAnsi="GHEA Grapalat" w:cs="Sylfaen"/>
          <w:sz w:val="20"/>
          <w:lang w:val="af-ZA"/>
        </w:rPr>
        <w:t xml:space="preserve"> </w:t>
      </w:r>
      <w:r w:rsidRPr="005E1F72">
        <w:rPr>
          <w:rFonts w:ascii="GHEA Grapalat" w:hAnsi="GHEA Grapalat" w:cs="Sylfaen"/>
          <w:sz w:val="20"/>
        </w:rPr>
        <w:t>տաս</w:t>
      </w:r>
      <w:r>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Pr="005E1F72">
        <w:rPr>
          <w:rFonts w:ascii="GHEA Grapalat" w:hAnsi="GHEA Grapalat" w:cs="Sylfaen"/>
          <w:sz w:val="20"/>
          <w:lang w:val="af-ZA"/>
        </w:rPr>
        <w:t xml:space="preserve"> </w:t>
      </w:r>
      <w:r>
        <w:rPr>
          <w:rFonts w:ascii="GHEA Grapalat" w:hAnsi="GHEA Grapalat" w:cs="Sylfaen"/>
          <w:sz w:val="20"/>
          <w:lang w:val="hy-AM"/>
        </w:rPr>
        <w:t>քսան</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Pr>
          <w:rFonts w:ascii="GHEA Grapalat" w:hAnsi="GHEA Grapalat" w:cs="Sylfaen"/>
          <w:sz w:val="20"/>
          <w:lang w:val="af-ZA"/>
        </w:rPr>
        <w:t xml:space="preserve"> </w:t>
      </w:r>
    </w:p>
    <w:p w14:paraId="4885054C" w14:textId="77777777" w:rsidR="00A66703" w:rsidRPr="00640568" w:rsidRDefault="00A66703" w:rsidP="00A66703">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w:t>
      </w:r>
      <w:r>
        <w:rPr>
          <w:rFonts w:ascii="GHEA Grapalat" w:hAnsi="GHEA Grapalat" w:cs="Sylfaen"/>
          <w:sz w:val="20"/>
          <w:lang w:val="af-ZA"/>
        </w:rPr>
        <w:t xml:space="preserve">և գնահատման </w:t>
      </w:r>
      <w:r w:rsidRPr="005E1F72">
        <w:rPr>
          <w:rFonts w:ascii="GHEA Grapalat" w:hAnsi="GHEA Grapalat" w:cs="Sylfaen"/>
          <w:sz w:val="20"/>
          <w:lang w:val="af-ZA"/>
        </w:rPr>
        <w:t xml:space="preserve">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Pr>
          <w:rFonts w:ascii="GHEA Grapalat" w:hAnsi="GHEA Grapalat" w:cs="Sylfaen"/>
          <w:sz w:val="20"/>
          <w:lang w:val="hy-AM"/>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w:t>
      </w:r>
      <w:r>
        <w:rPr>
          <w:rFonts w:ascii="GHEA Grapalat" w:hAnsi="GHEA Grapalat" w:cs="Sylfaen"/>
          <w:sz w:val="20"/>
        </w:rPr>
        <w:t>ներ</w:t>
      </w:r>
      <w:r w:rsidRPr="005E1F72">
        <w:rPr>
          <w:rFonts w:ascii="GHEA Grapalat" w:hAnsi="GHEA Grapalat" w:cs="Sylfaen"/>
          <w:sz w:val="20"/>
        </w:rPr>
        <w:t>ը</w:t>
      </w:r>
      <w:r w:rsidRPr="008011E4">
        <w:rPr>
          <w:rFonts w:ascii="GHEA Grapalat" w:hAnsi="GHEA Grapalat" w:cs="Sylfaen"/>
          <w:sz w:val="20"/>
          <w:lang w:val="hy-AM"/>
        </w:rPr>
        <w:t xml:space="preserve"> </w:t>
      </w:r>
      <w:r>
        <w:rPr>
          <w:rFonts w:ascii="GHEA Grapalat" w:hAnsi="GHEA Grapalat" w:cs="Sylfaen"/>
          <w:sz w:val="20"/>
          <w:lang w:val="hy-AM"/>
        </w:rPr>
        <w:t xml:space="preserve">և/կամ հայտի </w:t>
      </w:r>
      <w:proofErr w:type="gramStart"/>
      <w:r>
        <w:rPr>
          <w:rFonts w:ascii="GHEA Grapalat" w:hAnsi="GHEA Grapalat" w:cs="Sylfaen"/>
          <w:sz w:val="20"/>
          <w:lang w:val="hy-AM"/>
        </w:rPr>
        <w:t xml:space="preserve">ապահովումը </w:t>
      </w:r>
      <w:r w:rsidRPr="005E1F72">
        <w:rPr>
          <w:rFonts w:ascii="GHEA Grapalat" w:hAnsi="GHEA Grapalat" w:cs="Sylfaen"/>
          <w:sz w:val="20"/>
          <w:lang w:val="af-ZA"/>
        </w:rPr>
        <w:t xml:space="preserve"> </w:t>
      </w:r>
      <w:r w:rsidRPr="005E1F72">
        <w:rPr>
          <w:rFonts w:ascii="GHEA Grapalat" w:hAnsi="GHEA Grapalat" w:cs="Sylfaen"/>
          <w:sz w:val="20"/>
        </w:rPr>
        <w:t>կամ</w:t>
      </w:r>
      <w:proofErr w:type="gramEnd"/>
      <w:r w:rsidRPr="005E1F72">
        <w:rPr>
          <w:rFonts w:ascii="GHEA Grapalat" w:hAnsi="GHEA Grapalat" w:cs="Sylfaen"/>
          <w:sz w:val="20"/>
          <w:lang w:val="af-ZA"/>
        </w:rPr>
        <w:t xml:space="preserve"> </w:t>
      </w:r>
      <w:r>
        <w:rPr>
          <w:rFonts w:ascii="GHEA Grapalat" w:hAnsi="GHEA Grapalat" w:cs="Sylfaen"/>
          <w:sz w:val="20"/>
          <w:lang w:val="af-ZA"/>
        </w:rPr>
        <w:t xml:space="preserve">դրանք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Pr>
          <w:rFonts w:ascii="GHEA Grapalat" w:hAnsi="GHEA Grapalat" w:cs="Sylfaen"/>
          <w:sz w:val="20"/>
          <w:lang w:val="hy-AM"/>
        </w:rPr>
        <w:t xml:space="preserve">, բացառությամբ  սույն հրավերի 1-ին մասի 8.9 կետով սահմանված դեպքի: </w:t>
      </w:r>
    </w:p>
    <w:p w14:paraId="32291618" w14:textId="77777777" w:rsidR="00A66703" w:rsidRPr="005E1F72" w:rsidRDefault="00A66703" w:rsidP="00A66703">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 xml:space="preserve">8.3 </w:t>
      </w:r>
      <w:r w:rsidRPr="00640568">
        <w:rPr>
          <w:rFonts w:ascii="GHEA Grapalat" w:hAnsi="GHEA Grapalat" w:cs="Sylfaen"/>
          <w:sz w:val="20"/>
          <w:szCs w:val="24"/>
          <w:lang w:val="hy-AM" w:eastAsia="en-US"/>
        </w:rPr>
        <w:t>Ընտրված</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և</w:t>
      </w:r>
      <w:r w:rsidRPr="003E093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640568">
        <w:rPr>
          <w:rFonts w:ascii="GHEA Grapalat" w:hAnsi="GHEA Grapalat" w:cs="Sylfaen"/>
          <w:sz w:val="20"/>
          <w:szCs w:val="24"/>
          <w:lang w:val="hy-AM" w:eastAsia="en-US"/>
        </w:rPr>
        <w:t>մասնակիցների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որոշման</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նպատակով</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նախագահն</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ավտոմատ</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եղանակով</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ստեղծում</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հայտերի</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գնահատման</w:t>
      </w:r>
      <w:r w:rsidRPr="005670A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մասին</w:t>
      </w:r>
      <w:r w:rsidRPr="006C135E">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արձանագրություն</w:t>
      </w:r>
      <w:r w:rsidRPr="004E4706">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որը</w:t>
      </w:r>
      <w:r w:rsidRPr="00376D5B">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AF27D0">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հաստատվում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անդամների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կողմից</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նշում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կատարելու</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միջոցով</w:t>
      </w:r>
      <w:r w:rsidRPr="0060505A">
        <w:rPr>
          <w:rFonts w:ascii="GHEA Grapalat" w:hAnsi="GHEA Grapalat" w:cs="Sylfaen"/>
          <w:sz w:val="20"/>
          <w:szCs w:val="24"/>
          <w:lang w:val="af-ZA" w:eastAsia="en-US"/>
        </w:rPr>
        <w:t>:</w:t>
      </w:r>
    </w:p>
    <w:p w14:paraId="6D415641"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Pr>
          <w:rFonts w:ascii="GHEA Grapalat" w:hAnsi="GHEA Grapalat" w:cs="Sylfaen"/>
          <w:szCs w:val="24"/>
          <w:lang w:val="hy-AM"/>
        </w:rPr>
        <w:t>այդպիսին չճանաչված</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14:paraId="7E96FD03" w14:textId="5C54FDA1"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7477CE">
        <w:rPr>
          <w:rFonts w:ascii="GHEA Grapalat" w:hAnsi="GHEA Grapalat" w:cs="Sylfaen"/>
          <w:i w:val="0"/>
          <w:szCs w:val="24"/>
          <w:lang w:val="hy-AM"/>
        </w:rPr>
        <w:t xml:space="preserve">հայտի ներկայացման օրվա ՀՀ ԿԲ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14:paraId="0175509C" w14:textId="77777777"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14:paraId="0CA20F2C" w14:textId="77777777" w:rsidR="00A66703" w:rsidRPr="005E1F72" w:rsidRDefault="00A66703" w:rsidP="00A66703">
      <w:pPr>
        <w:pStyle w:val="a3"/>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14:paraId="402CBBB0" w14:textId="77777777" w:rsidR="00A66703" w:rsidRPr="005E1F72" w:rsidDel="00992C40"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14:paraId="0F2936D4"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Pr="00F6799D">
        <w:rPr>
          <w:rFonts w:ascii="GHEA Grapalat" w:hAnsi="GHEA Grapalat"/>
          <w:sz w:val="20"/>
          <w:lang w:val="hy-AM" w:eastAsia="x-none"/>
        </w:rPr>
        <w:t>7</w:t>
      </w:r>
      <w:r w:rsidRPr="00F6799D">
        <w:rPr>
          <w:rFonts w:ascii="GHEA Grapalat" w:hAnsi="GHEA Grapalat"/>
          <w:sz w:val="20"/>
          <w:lang w:val="af-ZA" w:eastAsia="x-none"/>
        </w:rPr>
        <w:t xml:space="preserve"> Հ</w:t>
      </w:r>
      <w:r w:rsidRPr="00F6799D">
        <w:rPr>
          <w:rFonts w:ascii="GHEA Grapalat" w:hAnsi="GHEA Grapalat" w:cs="Sylfaen"/>
          <w:sz w:val="20"/>
          <w:szCs w:val="24"/>
          <w:lang w:val="ru-RU" w:eastAsia="en-US"/>
        </w:rPr>
        <w:t>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նկատմամբ</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Pr="00F6799D">
        <w:rPr>
          <w:rFonts w:ascii="GHEA Grapalat" w:hAnsi="GHEA Grapalat" w:cs="Sylfaen"/>
          <w:sz w:val="20"/>
          <w:szCs w:val="24"/>
          <w:lang w:val="ru-RU" w:eastAsia="en-US"/>
        </w:rPr>
        <w:t>ասնակիցներից</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որոշում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հայտարարում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hy-AM" w:eastAsia="en-US"/>
        </w:rPr>
        <w:t>ընտրված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6799D">
        <w:rPr>
          <w:rFonts w:ascii="GHEA Grapalat" w:hAnsi="GHEA Grapalat" w:cs="Sylfaen"/>
          <w:sz w:val="20"/>
          <w:szCs w:val="24"/>
          <w:lang w:val="ru-RU" w:eastAsia="en-US"/>
        </w:rPr>
        <w:t>մասնակիցներին</w:t>
      </w:r>
      <w:r w:rsidRPr="00F6799D">
        <w:rPr>
          <w:rFonts w:ascii="GHEA Grapalat" w:hAnsi="GHEA Grapalat" w:cs="Sylfaen"/>
          <w:sz w:val="20"/>
          <w:szCs w:val="24"/>
          <w:lang w:val="af-ZA" w:eastAsia="en-US"/>
        </w:rPr>
        <w:t xml:space="preserve">: Շինարարական ծրագրերի գնման դեպքում </w:t>
      </w:r>
      <w:r w:rsidRPr="00F6799D">
        <w:rPr>
          <w:rFonts w:ascii="GHEA Grapalat" w:hAnsi="GHEA Grapalat" w:cs="Sylfaen"/>
          <w:sz w:val="20"/>
          <w:szCs w:val="24"/>
          <w:lang w:val="ru-RU" w:eastAsia="en-US"/>
        </w:rPr>
        <w:t>հանձնաժողովը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նաև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ներկայացված</w:t>
      </w:r>
      <w:r w:rsidRPr="00F6799D">
        <w:rPr>
          <w:rFonts w:ascii="GHEA Grapalat" w:hAnsi="GHEA Grapalat" w:cs="Sylfaen"/>
          <w:sz w:val="20"/>
          <w:szCs w:val="24"/>
          <w:lang w:val="af-ZA" w:eastAsia="en-US"/>
        </w:rPr>
        <w:t xml:space="preserve"> սարքերի և սարքավորումների տեխնիկական բնութագրերի </w:t>
      </w:r>
      <w:r w:rsidRPr="00F6799D">
        <w:rPr>
          <w:rFonts w:ascii="GHEA Grapalat" w:hAnsi="GHEA Grapalat" w:cs="Sylfaen"/>
          <w:sz w:val="20"/>
          <w:szCs w:val="24"/>
          <w:lang w:val="ru-RU" w:eastAsia="en-US"/>
        </w:rPr>
        <w:t>համապատասխանությունը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նվազագույն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հավասարության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դեպքում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եթե</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ոչ</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պայմաններին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բավարարող</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բոլոր</w:t>
      </w:r>
      <w:r w:rsidRPr="00F6799D">
        <w:rPr>
          <w:rFonts w:ascii="GHEA Grapalat" w:hAnsi="GHEA Grapalat" w:cs="Sylfaen"/>
          <w:sz w:val="20"/>
          <w:szCs w:val="24"/>
          <w:lang w:val="af-ZA" w:eastAsia="en-US"/>
        </w:rPr>
        <w:t xml:space="preserve"> մ</w:t>
      </w:r>
      <w:r w:rsidRPr="00F6799D">
        <w:rPr>
          <w:rFonts w:ascii="GHEA Grapalat" w:hAnsi="GHEA Grapalat" w:cs="Sylfaen"/>
          <w:sz w:val="20"/>
          <w:szCs w:val="24"/>
          <w:lang w:val="ru-RU" w:eastAsia="en-US"/>
        </w:rPr>
        <w:t>ասնակիցների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առաջարկները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գերազանցում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սույն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ընթացակարգի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շրջանակում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գնվելիք</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w:t>
      </w:r>
      <w:r w:rsidRPr="00F6799D">
        <w:rPr>
          <w:rFonts w:ascii="GHEA Grapalat" w:hAnsi="GHEA Grapalat" w:cs="Sylfaen"/>
          <w:sz w:val="20"/>
          <w:szCs w:val="24"/>
          <w:lang w:eastAsia="en-US"/>
        </w:rPr>
        <w:t>շխատանքների</w:t>
      </w:r>
      <w:r w:rsidRPr="004B2068">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գինը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գնումն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իրականացվում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Օրենքի</w:t>
      </w:r>
      <w:r w:rsidRPr="00F6799D">
        <w:rPr>
          <w:rFonts w:ascii="GHEA Grapalat" w:hAnsi="GHEA Grapalat" w:cs="Sylfaen"/>
          <w:sz w:val="20"/>
          <w:szCs w:val="24"/>
          <w:lang w:val="af-ZA" w:eastAsia="en-US"/>
        </w:rPr>
        <w:t xml:space="preserve"> 15-</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հոդվածի</w:t>
      </w:r>
      <w:r w:rsidRPr="00F6799D">
        <w:rPr>
          <w:rFonts w:ascii="GHEA Grapalat" w:hAnsi="GHEA Grapalat" w:cs="Sylfaen"/>
          <w:sz w:val="20"/>
          <w:szCs w:val="24"/>
          <w:lang w:val="af-ZA" w:eastAsia="en-US"/>
        </w:rPr>
        <w:t xml:space="preserve"> 6-</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մասի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հիման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14:paraId="3B2923C1"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lastRenderedPageBreak/>
        <w:t>ա</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344D7A8E"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1B637274" w14:textId="77777777" w:rsidR="00A66703" w:rsidRPr="005E1F72" w:rsidRDefault="00A66703" w:rsidP="00A66703">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12A8FF3"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68E145E0"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14:paraId="25429218" w14:textId="77777777" w:rsidR="00A66703" w:rsidRDefault="00A66703" w:rsidP="00A66703">
      <w:pPr>
        <w:shd w:val="clear" w:color="auto" w:fill="FFFFFF"/>
        <w:ind w:firstLine="375"/>
        <w:jc w:val="both"/>
        <w:rPr>
          <w:rFonts w:ascii="Cambria Math" w:hAnsi="Cambria Math" w:cs="Sylfaen"/>
          <w:sz w:val="20"/>
          <w:lang w:val="hy-AM"/>
        </w:rPr>
      </w:pPr>
      <w:r w:rsidRPr="005E1F72">
        <w:rPr>
          <w:rFonts w:ascii="GHEA Grapalat" w:hAnsi="GHEA Grapalat" w:cs="Sylfaen"/>
          <w:sz w:val="20"/>
          <w:lang w:val="ru-RU"/>
        </w:rPr>
        <w:t>զ</w:t>
      </w:r>
      <w:r w:rsidRPr="005E1F72">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աշխատանքի</w:t>
      </w:r>
      <w:r w:rsidRPr="00B01C80">
        <w:rPr>
          <w:rFonts w:ascii="GHEA Grapalat" w:hAnsi="GHEA Grapalat" w:cs="Sylfaen"/>
          <w:sz w:val="20"/>
          <w:lang w:val="af-ZA"/>
        </w:rPr>
        <w:t xml:space="preserve"> </w:t>
      </w:r>
      <w:r w:rsidRPr="00B01C80">
        <w:rPr>
          <w:rFonts w:ascii="GHEA Grapalat" w:hAnsi="GHEA Grapalat" w:cs="Sylfaen"/>
          <w:sz w:val="20"/>
          <w:lang w:val="ru-RU"/>
        </w:rPr>
        <w:t>կատարման</w:t>
      </w:r>
      <w:r w:rsidRPr="00B01C80">
        <w:rPr>
          <w:rFonts w:ascii="GHEA Grapalat" w:hAnsi="GHEA Grapalat" w:cs="Sylfaen"/>
          <w:sz w:val="20"/>
          <w:lang w:val="af-ZA"/>
        </w:rPr>
        <w:t xml:space="preserve">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Cambria Math" w:hAnsi="Cambria Math" w:cs="Sylfaen"/>
          <w:sz w:val="20"/>
          <w:lang w:val="hy-AM"/>
        </w:rPr>
        <w:t>:</w:t>
      </w:r>
    </w:p>
    <w:p w14:paraId="05EB75E5" w14:textId="77777777" w:rsidR="00A66703" w:rsidRPr="00616808" w:rsidRDefault="00A66703" w:rsidP="00A66703">
      <w:pPr>
        <w:shd w:val="clear" w:color="auto" w:fill="FFFFFF"/>
        <w:ind w:firstLine="375"/>
        <w:jc w:val="both"/>
        <w:rPr>
          <w:rFonts w:ascii="GHEA Grapalat" w:hAnsi="GHEA Grapalat" w:cs="Sylfaen"/>
          <w:sz w:val="20"/>
          <w:lang w:val="hy-AM"/>
        </w:rPr>
      </w:pPr>
      <w:r w:rsidRPr="00640568">
        <w:rPr>
          <w:rFonts w:ascii="GHEA Grapalat" w:hAnsi="GHEA Grapalat" w:cs="Sylfaen"/>
          <w:sz w:val="20"/>
          <w:lang w:val="hy-AM"/>
        </w:rPr>
        <w:t>Սույն</w:t>
      </w:r>
      <w:r w:rsidRPr="004B72E3">
        <w:rPr>
          <w:rFonts w:ascii="GHEA Grapalat" w:hAnsi="GHEA Grapalat" w:cs="Sylfaen"/>
          <w:sz w:val="20"/>
          <w:lang w:val="af-ZA"/>
        </w:rPr>
        <w:t xml:space="preserve"> </w:t>
      </w:r>
      <w:r w:rsidRPr="00640568">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պահանջները</w:t>
      </w:r>
      <w:r w:rsidRPr="004B72E3">
        <w:rPr>
          <w:rFonts w:ascii="GHEA Grapalat" w:hAnsi="GHEA Grapalat" w:cs="Sylfaen"/>
          <w:sz w:val="20"/>
          <w:lang w:val="af-ZA"/>
        </w:rPr>
        <w:t xml:space="preserve"> </w:t>
      </w:r>
      <w:r w:rsidRPr="00640568">
        <w:rPr>
          <w:rFonts w:ascii="GHEA Grapalat" w:hAnsi="GHEA Grapalat" w:cs="Sylfaen"/>
          <w:sz w:val="20"/>
          <w:lang w:val="hy-AM"/>
        </w:rPr>
        <w:t>չեն</w:t>
      </w:r>
      <w:r w:rsidRPr="004B72E3">
        <w:rPr>
          <w:rFonts w:ascii="GHEA Grapalat" w:hAnsi="GHEA Grapalat" w:cs="Sylfaen"/>
          <w:sz w:val="20"/>
          <w:lang w:val="af-ZA"/>
        </w:rPr>
        <w:t xml:space="preserve"> </w:t>
      </w:r>
      <w:r w:rsidRPr="00640568">
        <w:rPr>
          <w:rFonts w:ascii="GHEA Grapalat" w:hAnsi="GHEA Grapalat" w:cs="Sylfaen"/>
          <w:sz w:val="20"/>
          <w:lang w:val="hy-AM"/>
        </w:rPr>
        <w:t>կիրառվում</w:t>
      </w:r>
      <w:r w:rsidRPr="004B72E3">
        <w:rPr>
          <w:rFonts w:ascii="GHEA Grapalat" w:hAnsi="GHEA Grapalat" w:cs="Sylfaen"/>
          <w:sz w:val="20"/>
          <w:lang w:val="af-ZA"/>
        </w:rPr>
        <w:t xml:space="preserve"> </w:t>
      </w:r>
      <w:r w:rsidRPr="00640568">
        <w:rPr>
          <w:rFonts w:ascii="GHEA Grapalat" w:hAnsi="GHEA Grapalat" w:cs="Sylfaen"/>
          <w:sz w:val="20"/>
          <w:lang w:val="hy-AM"/>
        </w:rPr>
        <w:t>այն</w:t>
      </w:r>
      <w:r w:rsidRPr="004B72E3">
        <w:rPr>
          <w:rFonts w:ascii="GHEA Grapalat" w:hAnsi="GHEA Grapalat" w:cs="Sylfaen"/>
          <w:sz w:val="20"/>
          <w:lang w:val="af-ZA"/>
        </w:rPr>
        <w:t xml:space="preserve"> </w:t>
      </w:r>
      <w:r w:rsidRPr="00640568">
        <w:rPr>
          <w:rFonts w:ascii="GHEA Grapalat" w:hAnsi="GHEA Grapalat" w:cs="Sylfaen"/>
          <w:sz w:val="20"/>
          <w:lang w:val="hy-AM"/>
        </w:rPr>
        <w:t>դեպքում</w:t>
      </w:r>
      <w:r w:rsidRPr="004B72E3">
        <w:rPr>
          <w:rFonts w:ascii="GHEA Grapalat" w:hAnsi="GHEA Grapalat" w:cs="Sylfaen"/>
          <w:sz w:val="20"/>
          <w:lang w:val="af-ZA"/>
        </w:rPr>
        <w:t xml:space="preserve">, </w:t>
      </w:r>
      <w:r w:rsidRPr="00640568">
        <w:rPr>
          <w:rFonts w:ascii="GHEA Grapalat" w:hAnsi="GHEA Grapalat" w:cs="Sylfaen"/>
          <w:sz w:val="20"/>
          <w:lang w:val="hy-AM"/>
        </w:rPr>
        <w:t>երբ</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ներկայացել</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մասնակից</w:t>
      </w:r>
      <w:r w:rsidRPr="004B72E3">
        <w:rPr>
          <w:rFonts w:ascii="GHEA Grapalat" w:hAnsi="GHEA Grapalat" w:cs="Sylfaen"/>
          <w:sz w:val="20"/>
          <w:lang w:val="af-ZA"/>
        </w:rPr>
        <w:t xml:space="preserve"> </w:t>
      </w:r>
      <w:r w:rsidRPr="00640568">
        <w:rPr>
          <w:rFonts w:ascii="GHEA Grapalat" w:hAnsi="GHEA Grapalat" w:cs="Sylfaen"/>
          <w:sz w:val="20"/>
          <w:lang w:val="hy-AM"/>
        </w:rPr>
        <w:t>կամ</w:t>
      </w:r>
      <w:r w:rsidRPr="004B72E3">
        <w:rPr>
          <w:rFonts w:ascii="GHEA Grapalat" w:hAnsi="GHEA Grapalat" w:cs="Sylfaen"/>
          <w:sz w:val="20"/>
          <w:lang w:val="af-ZA"/>
        </w:rPr>
        <w:t xml:space="preserve"> </w:t>
      </w:r>
      <w:r w:rsidRPr="00640568">
        <w:rPr>
          <w:rFonts w:ascii="GHEA Grapalat" w:hAnsi="GHEA Grapalat" w:cs="Sylfaen"/>
          <w:sz w:val="20"/>
          <w:lang w:val="hy-AM"/>
        </w:rPr>
        <w:t>հրավերի</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40568">
        <w:rPr>
          <w:rFonts w:ascii="GHEA Grapalat" w:hAnsi="GHEA Grapalat" w:cs="Sylfaen"/>
          <w:sz w:val="20"/>
          <w:lang w:val="hy-AM"/>
        </w:rPr>
        <w:t>բավարար</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գնահատվել</w:t>
      </w:r>
      <w:r w:rsidRPr="004B72E3">
        <w:rPr>
          <w:rFonts w:ascii="GHEA Grapalat" w:hAnsi="GHEA Grapalat" w:cs="Sylfaen"/>
          <w:sz w:val="20"/>
          <w:lang w:val="af-ZA"/>
        </w:rPr>
        <w:t xml:space="preserve"> </w:t>
      </w:r>
      <w:r w:rsidRPr="00640568">
        <w:rPr>
          <w:rFonts w:ascii="GHEA Grapalat" w:hAnsi="GHEA Grapalat" w:cs="Sylfaen"/>
          <w:sz w:val="20"/>
          <w:lang w:val="hy-AM"/>
        </w:rPr>
        <w:t>միայն</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մասնակցի</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w:t>
      </w:r>
    </w:p>
    <w:p w14:paraId="39E51BE2" w14:textId="77777777" w:rsidR="00A66703" w:rsidRDefault="00A66703" w:rsidP="00A66703">
      <w:pPr>
        <w:ind w:firstLine="708"/>
        <w:jc w:val="both"/>
        <w:rPr>
          <w:rFonts w:ascii="GHEA Grapalat" w:hAnsi="GHEA Grapalat" w:cs="Sylfaen"/>
          <w:sz w:val="20"/>
          <w:lang w:val="hy-AM"/>
        </w:rPr>
      </w:pPr>
      <w:r w:rsidRPr="0061680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w:t>
      </w:r>
      <w:r w:rsidRPr="00704862">
        <w:rPr>
          <w:rFonts w:ascii="GHEA Grapalat" w:hAnsi="GHEA Grapalat" w:cs="Sylfaen"/>
          <w:sz w:val="20"/>
          <w:lang w:val="hy-AM"/>
        </w:rPr>
        <w:t>մ են գնման գին</w:t>
      </w:r>
      <w:r>
        <w:rPr>
          <w:rFonts w:ascii="GHEA Grapalat" w:hAnsi="GHEA Grapalat" w:cs="Sylfaen"/>
          <w:sz w:val="20"/>
          <w:lang w:val="hy-AM"/>
        </w:rPr>
        <w:t xml:space="preserve">ը, </w:t>
      </w:r>
      <w:r w:rsidRPr="00616808">
        <w:rPr>
          <w:rFonts w:ascii="GHEA Grapalat" w:hAnsi="GHEA Grapalat" w:cs="Sylfaen"/>
          <w:sz w:val="20"/>
          <w:lang w:val="hy-AM"/>
        </w:rPr>
        <w:t>կամ</w:t>
      </w:r>
      <w:r w:rsidRPr="005E1F72">
        <w:rPr>
          <w:rFonts w:ascii="GHEA Grapalat" w:hAnsi="GHEA Grapalat" w:cs="Sylfaen"/>
          <w:sz w:val="20"/>
          <w:lang w:val="af-ZA"/>
        </w:rPr>
        <w:t xml:space="preserve"> </w:t>
      </w:r>
      <w:r w:rsidRPr="00616808">
        <w:rPr>
          <w:rFonts w:ascii="GHEA Grapalat" w:hAnsi="GHEA Grapalat" w:cs="Sylfaen"/>
          <w:sz w:val="20"/>
          <w:lang w:val="hy-AM"/>
        </w:rPr>
        <w:t>նվազագույն</w:t>
      </w:r>
      <w:r w:rsidRPr="005E1F72">
        <w:rPr>
          <w:rFonts w:ascii="GHEA Grapalat" w:hAnsi="GHEA Grapalat" w:cs="Sylfaen"/>
          <w:sz w:val="20"/>
          <w:lang w:val="af-ZA"/>
        </w:rPr>
        <w:t xml:space="preserve"> </w:t>
      </w:r>
      <w:r w:rsidRPr="00616808">
        <w:rPr>
          <w:rFonts w:ascii="GHEA Grapalat" w:hAnsi="GHEA Grapalat" w:cs="Sylfaen"/>
          <w:sz w:val="20"/>
          <w:lang w:val="hy-AM"/>
        </w:rPr>
        <w:t>գները</w:t>
      </w:r>
      <w:r w:rsidRPr="005E1F72">
        <w:rPr>
          <w:rFonts w:ascii="GHEA Grapalat" w:hAnsi="GHEA Grapalat" w:cs="Sylfaen"/>
          <w:sz w:val="20"/>
          <w:lang w:val="af-ZA"/>
        </w:rPr>
        <w:t xml:space="preserve"> </w:t>
      </w:r>
      <w:r w:rsidRPr="00616808">
        <w:rPr>
          <w:rFonts w:ascii="GHEA Grapalat" w:hAnsi="GHEA Grapalat" w:cs="Sylfaen"/>
          <w:sz w:val="20"/>
          <w:lang w:val="hy-AM"/>
        </w:rPr>
        <w:t>հավասար</w:t>
      </w:r>
      <w:r w:rsidRPr="005E1F72">
        <w:rPr>
          <w:rFonts w:ascii="GHEA Grapalat" w:hAnsi="GHEA Grapalat" w:cs="Sylfaen"/>
          <w:sz w:val="20"/>
          <w:lang w:val="af-ZA"/>
        </w:rPr>
        <w:t xml:space="preserve"> </w:t>
      </w:r>
      <w:r w:rsidRPr="00616808">
        <w:rPr>
          <w:rFonts w:ascii="GHEA Grapalat" w:hAnsi="GHEA Grapalat" w:cs="Sylfaen"/>
          <w:sz w:val="20"/>
          <w:lang w:val="hy-AM"/>
        </w:rPr>
        <w:t>են</w:t>
      </w:r>
      <w:r w:rsidRPr="005E1F72">
        <w:rPr>
          <w:rFonts w:ascii="GHEA Grapalat" w:hAnsi="GHEA Grapalat" w:cs="Sylfaen"/>
          <w:sz w:val="20"/>
          <w:lang w:val="af-ZA"/>
        </w:rPr>
        <w:t xml:space="preserve">, </w:t>
      </w:r>
      <w:r w:rsidRPr="00616808">
        <w:rPr>
          <w:rFonts w:ascii="GHEA Grapalat" w:hAnsi="GHEA Grapalat" w:cs="Sylfaen"/>
          <w:sz w:val="20"/>
          <w:lang w:val="hy-AM"/>
        </w:rPr>
        <w:t>գնման</w:t>
      </w:r>
      <w:r w:rsidRPr="005E1F72">
        <w:rPr>
          <w:rFonts w:ascii="GHEA Grapalat" w:hAnsi="GHEA Grapalat" w:cs="Sylfaen"/>
          <w:sz w:val="20"/>
          <w:lang w:val="af-ZA"/>
        </w:rPr>
        <w:t xml:space="preserve"> </w:t>
      </w:r>
      <w:r w:rsidRPr="00616808">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616808">
        <w:rPr>
          <w:rFonts w:ascii="GHEA Grapalat" w:hAnsi="GHEA Grapalat" w:cs="Sylfaen"/>
          <w:sz w:val="20"/>
          <w:lang w:val="hy-AM"/>
        </w:rPr>
        <w:t>Օրենքի</w:t>
      </w:r>
      <w:r w:rsidRPr="005E1F72">
        <w:rPr>
          <w:rFonts w:ascii="GHEA Grapalat" w:hAnsi="GHEA Grapalat" w:cs="Sylfaen"/>
          <w:sz w:val="20"/>
          <w:lang w:val="af-ZA"/>
        </w:rPr>
        <w:t xml:space="preserve"> 37-</w:t>
      </w:r>
      <w:r w:rsidRPr="00616808">
        <w:rPr>
          <w:rFonts w:ascii="GHEA Grapalat" w:hAnsi="GHEA Grapalat" w:cs="Sylfaen"/>
          <w:sz w:val="20"/>
          <w:lang w:val="hy-AM"/>
        </w:rPr>
        <w:t>րդ</w:t>
      </w:r>
      <w:r w:rsidRPr="005E1F72">
        <w:rPr>
          <w:rFonts w:ascii="GHEA Grapalat" w:hAnsi="GHEA Grapalat" w:cs="Sylfaen"/>
          <w:sz w:val="20"/>
          <w:lang w:val="af-ZA"/>
        </w:rPr>
        <w:t xml:space="preserve"> </w:t>
      </w:r>
      <w:r w:rsidRPr="00616808">
        <w:rPr>
          <w:rFonts w:ascii="GHEA Grapalat" w:hAnsi="GHEA Grapalat" w:cs="Sylfaen"/>
          <w:sz w:val="20"/>
          <w:lang w:val="hy-AM"/>
        </w:rPr>
        <w:t>հոդվածի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մասի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կետի</w:t>
      </w:r>
      <w:r w:rsidRPr="005E1F72">
        <w:rPr>
          <w:rFonts w:ascii="GHEA Grapalat" w:hAnsi="GHEA Grapalat" w:cs="Sylfaen"/>
          <w:sz w:val="20"/>
          <w:lang w:val="af-ZA"/>
        </w:rPr>
        <w:t xml:space="preserve"> </w:t>
      </w:r>
      <w:r w:rsidRPr="00616808">
        <w:rPr>
          <w:rFonts w:ascii="GHEA Grapalat" w:hAnsi="GHEA Grapalat" w:cs="Sylfaen"/>
          <w:sz w:val="20"/>
          <w:lang w:val="hy-AM"/>
        </w:rPr>
        <w:t>հիման</w:t>
      </w:r>
      <w:r w:rsidRPr="005E1F72">
        <w:rPr>
          <w:rFonts w:ascii="GHEA Grapalat" w:hAnsi="GHEA Grapalat" w:cs="Sylfaen"/>
          <w:sz w:val="20"/>
          <w:lang w:val="af-ZA"/>
        </w:rPr>
        <w:t xml:space="preserve"> </w:t>
      </w:r>
      <w:r w:rsidRPr="00616808">
        <w:rPr>
          <w:rFonts w:ascii="GHEA Grapalat" w:hAnsi="GHEA Grapalat" w:cs="Sylfaen"/>
          <w:sz w:val="20"/>
          <w:lang w:val="hy-AM"/>
        </w:rPr>
        <w:t>վրա</w:t>
      </w:r>
      <w:r w:rsidRPr="005E1F72">
        <w:rPr>
          <w:rFonts w:ascii="GHEA Grapalat" w:hAnsi="GHEA Grapalat" w:cs="Sylfaen"/>
          <w:sz w:val="20"/>
          <w:lang w:val="af-ZA"/>
        </w:rPr>
        <w:t xml:space="preserve"> </w:t>
      </w:r>
      <w:r w:rsidRPr="00616808">
        <w:rPr>
          <w:rFonts w:ascii="GHEA Grapalat" w:hAnsi="GHEA Grapalat" w:cs="Sylfaen"/>
          <w:sz w:val="20"/>
          <w:lang w:val="hy-AM"/>
        </w:rPr>
        <w:t>հայտարարվում</w:t>
      </w:r>
      <w:r w:rsidRPr="005E1F72">
        <w:rPr>
          <w:rFonts w:ascii="GHEA Grapalat" w:hAnsi="GHEA Grapalat" w:cs="Sylfaen"/>
          <w:sz w:val="20"/>
          <w:lang w:val="af-ZA"/>
        </w:rPr>
        <w:t xml:space="preserve"> </w:t>
      </w:r>
      <w:r w:rsidRPr="00616808">
        <w:rPr>
          <w:rFonts w:ascii="GHEA Grapalat" w:hAnsi="GHEA Grapalat" w:cs="Sylfaen"/>
          <w:sz w:val="20"/>
          <w:lang w:val="hy-AM"/>
        </w:rPr>
        <w:t>է</w:t>
      </w:r>
      <w:r w:rsidRPr="005E1F72">
        <w:rPr>
          <w:rFonts w:ascii="GHEA Grapalat" w:hAnsi="GHEA Grapalat" w:cs="Sylfaen"/>
          <w:sz w:val="20"/>
          <w:lang w:val="af-ZA"/>
        </w:rPr>
        <w:t xml:space="preserve"> </w:t>
      </w:r>
      <w:r w:rsidRPr="00616808">
        <w:rPr>
          <w:rFonts w:ascii="GHEA Grapalat" w:hAnsi="GHEA Grapalat" w:cs="Sylfaen"/>
          <w:sz w:val="20"/>
          <w:lang w:val="hy-AM"/>
        </w:rPr>
        <w:t>չկայացած</w:t>
      </w:r>
      <w:r>
        <w:rPr>
          <w:rFonts w:ascii="GHEA Grapalat" w:hAnsi="GHEA Grapalat" w:cs="Sylfaen"/>
          <w:sz w:val="20"/>
          <w:lang w:val="hy-AM"/>
        </w:rPr>
        <w:t xml:space="preserve">, </w:t>
      </w:r>
      <w:r w:rsidRPr="00616808">
        <w:rPr>
          <w:rFonts w:ascii="GHEA Grapalat" w:hAnsi="GHEA Grapalat" w:cs="Sylfaen"/>
          <w:sz w:val="20"/>
          <w:lang w:val="hy-AM"/>
        </w:rPr>
        <w:t>բացառությամբ սույն ենթակետի «զ» պարբերությամբ նախատեսված դեպքի:</w:t>
      </w:r>
    </w:p>
    <w:p w14:paraId="256B8059" w14:textId="77777777" w:rsidR="00A66703" w:rsidRPr="005E1F72" w:rsidRDefault="00A66703" w:rsidP="00A66703">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Pr="005E1F72">
        <w:rPr>
          <w:rFonts w:ascii="GHEA Grapalat" w:hAnsi="GHEA Grapalat"/>
          <w:sz w:val="20"/>
          <w:szCs w:val="20"/>
          <w:lang w:val="hy-AM" w:eastAsia="x-none"/>
        </w:rPr>
        <w:t>8</w:t>
      </w:r>
      <w:r w:rsidRPr="005E1F72">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eastAsia="x-none"/>
        </w:rPr>
        <w:t xml:space="preserve"> </w:t>
      </w:r>
      <w:r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sidRPr="005E1F72">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eastAsia="x-none"/>
        </w:rPr>
        <w:t>:</w:t>
      </w:r>
    </w:p>
    <w:p w14:paraId="2827A89B" w14:textId="77777777" w:rsidR="00A66703"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Pr="005E1F72">
        <w:rPr>
          <w:rFonts w:ascii="GHEA Grapalat" w:hAnsi="GHEA Grapalat"/>
          <w:sz w:val="20"/>
          <w:lang w:val="hy-AM" w:eastAsia="x-none"/>
        </w:rPr>
        <w:t>9</w:t>
      </w:r>
      <w:r w:rsidRPr="005E1F72">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sidRPr="005E1F72">
        <w:rPr>
          <w:rFonts w:ascii="GHEA Grapalat" w:hAnsi="GHEA Grapalat"/>
          <w:sz w:val="20"/>
          <w:lang w:val="af-ZA" w:eastAsia="x-none"/>
        </w:rPr>
        <w:t xml:space="preserve">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6"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 xml:space="preserve">ներառյալ </w:t>
      </w:r>
      <w:r>
        <w:rPr>
          <w:rFonts w:ascii="GHEA Grapalat" w:hAnsi="GHEA Grapalat" w:cs="Sylfaen"/>
          <w:sz w:val="20"/>
          <w:szCs w:val="24"/>
          <w:lang w:val="hy-AM" w:eastAsia="en-US"/>
        </w:rPr>
        <w:t xml:space="preserve">այնդեպքը, </w:t>
      </w:r>
      <w:r w:rsidRPr="00C33722">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w:t>
      </w:r>
      <w:r>
        <w:rPr>
          <w:rFonts w:ascii="GHEA Grapalat" w:hAnsi="GHEA Grapalat" w:cs="Sylfaen"/>
          <w:sz w:val="20"/>
          <w:szCs w:val="24"/>
          <w:lang w:val="hy-AM" w:eastAsia="en-US"/>
        </w:rPr>
        <w:t>ած</w:t>
      </w:r>
      <w:r w:rsidRPr="00C33722">
        <w:rPr>
          <w:rFonts w:ascii="GHEA Grapalat" w:hAnsi="GHEA Grapalat" w:cs="Sylfaen"/>
          <w:sz w:val="20"/>
          <w:szCs w:val="24"/>
          <w:lang w:val="hy-AM" w:eastAsia="en-US"/>
        </w:rPr>
        <w:t xml:space="preserve"> փաստաթղթերը կամ դրանց մի մասը հաստատված չեն էլեկտրոնային թվային ստորագրությամբ</w:t>
      </w:r>
      <w:r w:rsidRPr="002A4619">
        <w:rPr>
          <w:rFonts w:ascii="GHEA Grapalat" w:hAnsi="GHEA Grapalat" w:cs="Sylfaen"/>
          <w:sz w:val="20"/>
          <w:szCs w:val="24"/>
          <w:lang w:val="hy-AM" w:eastAsia="en-US"/>
        </w:rPr>
        <w:t>,</w:t>
      </w:r>
      <w:bookmarkEnd w:id="6"/>
      <w:r w:rsidRPr="002A4619">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p>
    <w:p w14:paraId="147C06B9" w14:textId="77777777" w:rsidR="00A66703" w:rsidRPr="0026557B" w:rsidRDefault="00A66703" w:rsidP="00A66703">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Pr="000D2054">
        <w:rPr>
          <w:rFonts w:ascii="GHEA Grapalat" w:hAnsi="GHEA Grapalat" w:cs="Sylfaen"/>
          <w:sz w:val="20"/>
          <w:szCs w:val="24"/>
          <w:lang w:val="hy-AM" w:eastAsia="en-US"/>
        </w:rPr>
        <w:t>հայտի գն</w:t>
      </w:r>
      <w:r>
        <w:rPr>
          <w:rFonts w:ascii="GHEA Grapalat" w:hAnsi="GHEA Grapalat" w:cs="Sylfaen"/>
          <w:sz w:val="20"/>
          <w:szCs w:val="24"/>
          <w:lang w:eastAsia="en-US"/>
        </w:rPr>
        <w:t>ա</w:t>
      </w:r>
      <w:r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 xml:space="preserve">անհամապատասխանությունները:   </w:t>
      </w:r>
    </w:p>
    <w:p w14:paraId="751A9476" w14:textId="77777777" w:rsidR="00A66703" w:rsidRPr="000D2054" w:rsidRDefault="00A66703" w:rsidP="00A66703">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Pr="0026557B">
        <w:rPr>
          <w:rFonts w:ascii="GHEA Grapalat" w:hAnsi="GHEA Grapalat" w:cs="Sylfaen"/>
          <w:sz w:val="20"/>
          <w:szCs w:val="24"/>
          <w:lang w:val="hy-AM" w:eastAsia="en-US"/>
        </w:rPr>
        <w:t>10</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Եթե</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սույն</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հրավերի</w:t>
      </w:r>
      <w:r w:rsidRPr="0026557B">
        <w:rPr>
          <w:rFonts w:ascii="GHEA Grapalat" w:hAnsi="GHEA Grapalat" w:cs="Sylfaen"/>
          <w:sz w:val="20"/>
          <w:szCs w:val="24"/>
          <w:lang w:val="af-ZA" w:eastAsia="en-US"/>
        </w:rPr>
        <w:t xml:space="preserve"> 8.</w:t>
      </w:r>
      <w:r w:rsidRPr="0026557B">
        <w:rPr>
          <w:rFonts w:ascii="GHEA Grapalat" w:hAnsi="GHEA Grapalat" w:cs="Sylfaen"/>
          <w:sz w:val="20"/>
          <w:szCs w:val="24"/>
          <w:lang w:val="hy-AM" w:eastAsia="en-US"/>
        </w:rPr>
        <w:t>9</w:t>
      </w:r>
      <w:r w:rsidRPr="0026557B">
        <w:rPr>
          <w:rFonts w:ascii="GHEA Grapalat" w:hAnsi="GHEA Grapalat" w:cs="Sylfaen"/>
          <w:sz w:val="20"/>
          <w:szCs w:val="24"/>
          <w:lang w:val="af-ZA" w:eastAsia="en-US"/>
        </w:rPr>
        <w:t>-</w:t>
      </w:r>
      <w:r w:rsidRPr="00413A8A">
        <w:rPr>
          <w:rFonts w:ascii="GHEA Grapalat" w:hAnsi="GHEA Grapalat" w:cs="Sylfaen"/>
          <w:sz w:val="20"/>
          <w:szCs w:val="24"/>
          <w:lang w:val="hy-AM" w:eastAsia="en-US"/>
        </w:rPr>
        <w:t>րդ</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կետով</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սահմանված</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ժամկետում</w:t>
      </w:r>
      <w:r w:rsidRPr="0026557B">
        <w:rPr>
          <w:rFonts w:ascii="GHEA Grapalat" w:hAnsi="GHEA Grapalat" w:cs="Sylfaen"/>
          <w:sz w:val="20"/>
          <w:szCs w:val="24"/>
          <w:lang w:val="af-ZA" w:eastAsia="en-US"/>
        </w:rPr>
        <w:t xml:space="preserve"> մ</w:t>
      </w:r>
      <w:r w:rsidRPr="0026557B">
        <w:rPr>
          <w:rFonts w:ascii="GHEA Grapalat" w:hAnsi="GHEA Grapalat" w:cs="Sylfaen"/>
          <w:sz w:val="20"/>
          <w:szCs w:val="24"/>
          <w:lang w:val="hy-AM" w:eastAsia="en-US"/>
        </w:rPr>
        <w:t>ասնակիցը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շտկում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արձանագրված</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անհամապատասխանությունը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ապա</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վերջինիս</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Հակառակ</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դեպքում տվյալ մասնակցի</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և</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մերժվում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 xml:space="preserve">է, ներառյալ եթե մասնակիցը սույն հրավերով </w:t>
      </w:r>
      <w:r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17BE67FC"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 xml:space="preserve">տատ, պապ, </w:t>
      </w:r>
      <w:r>
        <w:rPr>
          <w:rFonts w:ascii="GHEA Grapalat" w:hAnsi="GHEA Grapalat" w:cs="Sylfaen"/>
          <w:szCs w:val="24"/>
          <w:lang w:val="hy-AM"/>
        </w:rPr>
        <w:lastRenderedPageBreak/>
        <w:t>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p>
    <w:p w14:paraId="090CD810"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 xml:space="preserve">Հայտերը բացվելուց </w:t>
      </w:r>
      <w:r>
        <w:rPr>
          <w:rFonts w:ascii="GHEA Grapalat" w:hAnsi="GHEA Grapalat" w:cs="Sylfaen"/>
          <w:szCs w:val="24"/>
          <w:lang w:val="es-ES"/>
        </w:rPr>
        <w:t xml:space="preserve">և գնահատվելուց  </w:t>
      </w:r>
      <w:r w:rsidRPr="005E1F72">
        <w:rPr>
          <w:rFonts w:ascii="GHEA Grapalat" w:hAnsi="GHEA Grapalat" w:cs="Sylfaen"/>
          <w:szCs w:val="24"/>
          <w:lang w:val="es-ES"/>
        </w:rPr>
        <w:t>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r w:rsidRPr="005E79C4">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E79C4">
        <w:rPr>
          <w:rFonts w:ascii="GHEA Grapalat" w:hAnsi="GHEA Grapalat" w:cs="Sylfaen"/>
          <w:szCs w:val="24"/>
          <w:lang w:val="hy-AM"/>
        </w:rPr>
        <w:t>Արձանագրությունն</w:t>
      </w:r>
      <w:r w:rsidRPr="005E1F72">
        <w:rPr>
          <w:rFonts w:ascii="GHEA Grapalat" w:hAnsi="GHEA Grapalat" w:cs="Sylfaen"/>
          <w:szCs w:val="24"/>
        </w:rPr>
        <w:t xml:space="preserve"> </w:t>
      </w:r>
      <w:r w:rsidRPr="005E79C4">
        <w:rPr>
          <w:rFonts w:ascii="GHEA Grapalat" w:hAnsi="GHEA Grapalat" w:cs="Sylfaen"/>
          <w:szCs w:val="24"/>
          <w:lang w:val="hy-AM"/>
        </w:rPr>
        <w:t>ստորագրում</w:t>
      </w:r>
      <w:r w:rsidRPr="005E1F72">
        <w:rPr>
          <w:rFonts w:ascii="GHEA Grapalat" w:hAnsi="GHEA Grapalat" w:cs="Sylfaen"/>
          <w:szCs w:val="24"/>
        </w:rPr>
        <w:t xml:space="preserve"> </w:t>
      </w:r>
      <w:r w:rsidRPr="005E79C4">
        <w:rPr>
          <w:rFonts w:ascii="GHEA Grapalat" w:hAnsi="GHEA Grapalat" w:cs="Sylfaen"/>
          <w:szCs w:val="24"/>
          <w:lang w:val="hy-AM"/>
        </w:rPr>
        <w:t>են</w:t>
      </w:r>
      <w:r w:rsidRPr="005E1F72">
        <w:rPr>
          <w:rFonts w:ascii="GHEA Grapalat" w:hAnsi="GHEA Grapalat" w:cs="Sylfaen"/>
          <w:szCs w:val="24"/>
        </w:rPr>
        <w:t xml:space="preserve"> </w:t>
      </w:r>
      <w:r w:rsidRPr="005E79C4">
        <w:rPr>
          <w:rFonts w:ascii="GHEA Grapalat" w:hAnsi="GHEA Grapalat" w:cs="Sylfaen"/>
          <w:szCs w:val="24"/>
          <w:lang w:val="hy-AM"/>
        </w:rPr>
        <w:t>հանձնաժողովի</w:t>
      </w:r>
      <w:r w:rsidRPr="005E1F72">
        <w:rPr>
          <w:rFonts w:ascii="GHEA Grapalat" w:hAnsi="GHEA Grapalat" w:cs="Sylfaen"/>
          <w:szCs w:val="24"/>
        </w:rPr>
        <w:t xml:space="preserve"> </w:t>
      </w:r>
      <w:r w:rsidRPr="005E79C4">
        <w:rPr>
          <w:rFonts w:ascii="GHEA Grapalat" w:hAnsi="GHEA Grapalat" w:cs="Sylfaen"/>
          <w:szCs w:val="24"/>
          <w:lang w:val="hy-AM"/>
        </w:rPr>
        <w:t>նիստին</w:t>
      </w:r>
      <w:r w:rsidRPr="005E1F72">
        <w:rPr>
          <w:rFonts w:ascii="GHEA Grapalat" w:hAnsi="GHEA Grapalat" w:cs="Sylfaen"/>
          <w:szCs w:val="24"/>
        </w:rPr>
        <w:t xml:space="preserve"> </w:t>
      </w:r>
      <w:r w:rsidRPr="005E79C4">
        <w:rPr>
          <w:rFonts w:ascii="GHEA Grapalat" w:hAnsi="GHEA Grapalat" w:cs="Sylfaen"/>
          <w:szCs w:val="24"/>
          <w:lang w:val="hy-AM"/>
        </w:rPr>
        <w:t>ներկա</w:t>
      </w:r>
      <w:r w:rsidRPr="005E1F72">
        <w:rPr>
          <w:rFonts w:ascii="GHEA Grapalat" w:hAnsi="GHEA Grapalat" w:cs="Sylfaen"/>
          <w:szCs w:val="24"/>
        </w:rPr>
        <w:t xml:space="preserve"> </w:t>
      </w:r>
      <w:r w:rsidRPr="005E79C4">
        <w:rPr>
          <w:rFonts w:ascii="GHEA Grapalat" w:hAnsi="GHEA Grapalat" w:cs="Sylfaen"/>
          <w:szCs w:val="24"/>
          <w:lang w:val="hy-AM"/>
        </w:rPr>
        <w:t>անդամները։</w:t>
      </w: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sidRPr="005E1F72">
        <w:rPr>
          <w:rFonts w:ascii="GHEA Grapalat" w:hAnsi="GHEA Grapalat" w:cs="Sylfaen"/>
          <w:szCs w:val="24"/>
        </w:rPr>
        <w:t xml:space="preserve">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14:paraId="4CC996FB" w14:textId="77777777" w:rsidR="00A66703" w:rsidRDefault="00A66703" w:rsidP="00A66703">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Pr>
          <w:rFonts w:ascii="GHEA Grapalat" w:hAnsi="GHEA Grapalat" w:cs="Sylfaen"/>
        </w:rPr>
        <w:t xml:space="preserve">և գնահատման </w:t>
      </w:r>
      <w:r w:rsidRPr="00D571F0">
        <w:rPr>
          <w:rFonts w:ascii="GHEA Grapalat" w:hAnsi="GHEA Grapalat" w:cs="Sylfaen"/>
          <w:lang w:val="hy-AM"/>
        </w:rPr>
        <w:t xml:space="preserve">նիստի արձանագրության բնօրինակից արտատպված (սկանավորված) տարբերակը </w:t>
      </w:r>
      <w:r w:rsidRPr="00413A8A">
        <w:rPr>
          <w:rFonts w:ascii="GHEA Grapalat" w:hAnsi="GHEA Grapalat" w:cs="Sylfaen"/>
          <w:lang w:val="hy-AM"/>
        </w:rPr>
        <w:t>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CB20BB9" w14:textId="77777777" w:rsidR="00A66703" w:rsidRPr="00640568"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w:t>
      </w:r>
      <w:r>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0578B1AB"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Pr="00640568">
        <w:rPr>
          <w:rFonts w:ascii="GHEA Grapalat" w:hAnsi="GHEA Grapalat" w:cs="Sylfaen"/>
          <w:sz w:val="20"/>
          <w:lang w:val="af-ZA"/>
        </w:rPr>
        <w:t xml:space="preserve">8.14 </w:t>
      </w:r>
      <w:r w:rsidRPr="00640568">
        <w:rPr>
          <w:rFonts w:ascii="GHEA Grapalat" w:hAnsi="GHEA Grapalat" w:cs="Sylfaen"/>
          <w:sz w:val="20"/>
        </w:rPr>
        <w:t>Օրենքի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հոդվածի</w:t>
      </w:r>
      <w:r w:rsidRPr="00640568">
        <w:rPr>
          <w:rFonts w:ascii="GHEA Grapalat" w:hAnsi="GHEA Grapalat" w:cs="Sylfaen"/>
          <w:sz w:val="20"/>
          <w:lang w:val="af-ZA"/>
        </w:rPr>
        <w:t xml:space="preserve"> 1-</w:t>
      </w:r>
      <w:r w:rsidRPr="00640568">
        <w:rPr>
          <w:rFonts w:ascii="GHEA Grapalat" w:hAnsi="GHEA Grapalat" w:cs="Sylfaen"/>
          <w:sz w:val="20"/>
        </w:rPr>
        <w:t>ին</w:t>
      </w:r>
      <w:r w:rsidRPr="00640568">
        <w:rPr>
          <w:rFonts w:ascii="GHEA Grapalat" w:hAnsi="GHEA Grapalat" w:cs="Sylfaen"/>
          <w:sz w:val="20"/>
          <w:lang w:val="af-ZA"/>
        </w:rPr>
        <w:t xml:space="preserve"> </w:t>
      </w:r>
      <w:r w:rsidRPr="00640568">
        <w:rPr>
          <w:rFonts w:ascii="GHEA Grapalat" w:hAnsi="GHEA Grapalat" w:cs="Sylfaen"/>
          <w:sz w:val="20"/>
        </w:rPr>
        <w:t>մասի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կետով</w:t>
      </w:r>
      <w:r w:rsidRPr="00640568">
        <w:rPr>
          <w:rFonts w:ascii="GHEA Grapalat" w:hAnsi="GHEA Grapalat" w:cs="Sylfaen"/>
          <w:sz w:val="20"/>
          <w:lang w:val="af-ZA"/>
        </w:rPr>
        <w:t xml:space="preserve"> </w:t>
      </w:r>
      <w:r w:rsidRPr="00640568">
        <w:rPr>
          <w:rFonts w:ascii="GHEA Grapalat" w:hAnsi="GHEA Grapalat" w:cs="Sylfaen"/>
          <w:sz w:val="20"/>
        </w:rPr>
        <w:t>նախատեսված</w:t>
      </w:r>
      <w:r w:rsidRPr="00640568">
        <w:rPr>
          <w:rFonts w:ascii="GHEA Grapalat" w:hAnsi="GHEA Grapalat" w:cs="Sylfaen"/>
          <w:sz w:val="20"/>
          <w:lang w:val="af-ZA"/>
        </w:rPr>
        <w:t xml:space="preserve"> </w:t>
      </w:r>
      <w:r w:rsidRPr="00640568">
        <w:rPr>
          <w:rFonts w:ascii="GHEA Grapalat" w:hAnsi="GHEA Grapalat" w:cs="Sylfaen"/>
          <w:sz w:val="20"/>
        </w:rPr>
        <w:t>հիմքերն</w:t>
      </w:r>
      <w:r w:rsidRPr="00640568">
        <w:rPr>
          <w:rFonts w:ascii="GHEA Grapalat" w:hAnsi="GHEA Grapalat" w:cs="Sylfaen"/>
          <w:sz w:val="20"/>
          <w:lang w:val="af-ZA"/>
        </w:rPr>
        <w:t xml:space="preserve"> </w:t>
      </w:r>
      <w:r w:rsidRPr="00640568">
        <w:rPr>
          <w:rFonts w:ascii="GHEA Grapalat" w:hAnsi="GHEA Grapalat" w:cs="Sylfaen"/>
          <w:sz w:val="20"/>
        </w:rPr>
        <w:t>ի</w:t>
      </w:r>
      <w:r w:rsidRPr="00640568">
        <w:rPr>
          <w:rFonts w:ascii="GHEA Grapalat" w:hAnsi="GHEA Grapalat" w:cs="Sylfaen"/>
          <w:sz w:val="20"/>
          <w:lang w:val="af-ZA"/>
        </w:rPr>
        <w:t xml:space="preserve"> </w:t>
      </w:r>
      <w:r w:rsidRPr="00640568">
        <w:rPr>
          <w:rFonts w:ascii="GHEA Grapalat" w:hAnsi="GHEA Grapalat" w:cs="Sylfaen"/>
          <w:sz w:val="20"/>
        </w:rPr>
        <w:t>հայտ</w:t>
      </w:r>
      <w:r w:rsidRPr="00640568">
        <w:rPr>
          <w:rFonts w:ascii="GHEA Grapalat" w:hAnsi="GHEA Grapalat" w:cs="Sylfaen"/>
          <w:sz w:val="20"/>
          <w:lang w:val="af-ZA"/>
        </w:rPr>
        <w:t xml:space="preserve"> </w:t>
      </w:r>
      <w:r w:rsidRPr="00640568">
        <w:rPr>
          <w:rFonts w:ascii="GHEA Grapalat" w:hAnsi="GHEA Grapalat" w:cs="Sylfaen"/>
          <w:sz w:val="20"/>
        </w:rPr>
        <w:t>գալու</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ղեկավարի</w:t>
      </w:r>
      <w:r w:rsidRPr="00640568">
        <w:rPr>
          <w:rFonts w:ascii="GHEA Grapalat" w:hAnsi="GHEA Grapalat" w:cs="Sylfaen"/>
          <w:sz w:val="20"/>
          <w:lang w:val="af-ZA"/>
        </w:rPr>
        <w:t xml:space="preserve"> </w:t>
      </w:r>
      <w:r w:rsidRPr="00640568">
        <w:rPr>
          <w:rFonts w:ascii="GHEA Grapalat" w:hAnsi="GHEA Grapalat" w:cs="Sylfaen"/>
          <w:sz w:val="20"/>
          <w:lang w:val="ru-RU"/>
        </w:rPr>
        <w:t>պատճառաբանված</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հիման</w:t>
      </w:r>
      <w:r w:rsidRPr="00640568">
        <w:rPr>
          <w:rFonts w:ascii="GHEA Grapalat" w:hAnsi="GHEA Grapalat" w:cs="Sylfaen"/>
          <w:sz w:val="20"/>
          <w:lang w:val="af-ZA"/>
        </w:rPr>
        <w:t xml:space="preserve"> </w:t>
      </w:r>
      <w:r w:rsidRPr="00640568">
        <w:rPr>
          <w:rFonts w:ascii="GHEA Grapalat" w:hAnsi="GHEA Grapalat" w:cs="Sylfaen"/>
          <w:sz w:val="20"/>
          <w:lang w:val="ru-RU"/>
        </w:rPr>
        <w:t>վրա</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w:t>
      </w:r>
      <w:r w:rsidRPr="00640568">
        <w:rPr>
          <w:rFonts w:ascii="GHEA Grapalat" w:hAnsi="GHEA Grapalat" w:cs="Sylfaen"/>
          <w:sz w:val="20"/>
          <w:lang w:val="af-ZA"/>
        </w:rPr>
        <w:t xml:space="preserve"> </w:t>
      </w:r>
      <w:r w:rsidRPr="00640568">
        <w:rPr>
          <w:rFonts w:ascii="GHEA Grapalat" w:hAnsi="GHEA Grapalat" w:cs="Sylfaen"/>
          <w:sz w:val="20"/>
          <w:lang w:val="ru-RU"/>
        </w:rPr>
        <w:t>չունեցող</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մասնակիցների</w:t>
      </w:r>
      <w:r w:rsidRPr="00640568">
        <w:rPr>
          <w:rFonts w:ascii="GHEA Grapalat" w:hAnsi="GHEA Grapalat" w:cs="Sylfaen"/>
          <w:sz w:val="20"/>
          <w:lang w:val="af-ZA"/>
        </w:rPr>
        <w:t xml:space="preserve"> </w:t>
      </w:r>
      <w:r w:rsidRPr="00640568">
        <w:rPr>
          <w:rFonts w:ascii="GHEA Grapalat" w:hAnsi="GHEA Grapalat" w:cs="Sylfaen"/>
          <w:sz w:val="20"/>
          <w:lang w:val="ru-RU"/>
        </w:rPr>
        <w:t>ցուցակում։</w:t>
      </w:r>
      <w:r w:rsidRPr="00640568">
        <w:rPr>
          <w:rFonts w:ascii="GHEA Grapalat" w:hAnsi="GHEA Grapalat" w:cs="Sylfaen"/>
          <w:sz w:val="20"/>
          <w:lang w:val="af-ZA"/>
        </w:rPr>
        <w:t xml:space="preserve"> </w:t>
      </w:r>
      <w:r w:rsidRPr="00640568">
        <w:rPr>
          <w:rFonts w:ascii="GHEA Grapalat" w:hAnsi="GHEA Grapalat" w:cs="Sylfaen"/>
          <w:sz w:val="20"/>
          <w:lang w:val="ru-RU"/>
        </w:rPr>
        <w:t>Ընդ</w:t>
      </w:r>
      <w:r w:rsidRPr="00640568">
        <w:rPr>
          <w:rFonts w:ascii="GHEA Grapalat" w:hAnsi="GHEA Grapalat" w:cs="Sylfaen"/>
          <w:sz w:val="20"/>
          <w:lang w:val="af-ZA"/>
        </w:rPr>
        <w:t xml:space="preserve"> </w:t>
      </w:r>
      <w:r w:rsidRPr="00640568">
        <w:rPr>
          <w:rFonts w:ascii="GHEA Grapalat" w:hAnsi="GHEA Grapalat" w:cs="Sylfaen"/>
          <w:sz w:val="20"/>
          <w:lang w:val="ru-RU"/>
        </w:rPr>
        <w:t>որում</w:t>
      </w:r>
      <w:r w:rsidRPr="00640568">
        <w:rPr>
          <w:rFonts w:ascii="GHEA Grapalat" w:hAnsi="GHEA Grapalat" w:cs="Sylfaen"/>
          <w:sz w:val="20"/>
          <w:lang w:val="af-ZA"/>
        </w:rPr>
        <w:t xml:space="preserve"> </w:t>
      </w:r>
      <w:r w:rsidRPr="00640568">
        <w:rPr>
          <w:rFonts w:ascii="Calibri" w:hAnsi="Calibri" w:cs="Calibri"/>
          <w:sz w:val="20"/>
          <w:lang w:val="af-ZA"/>
        </w:rPr>
        <w:t> </w:t>
      </w:r>
      <w:r w:rsidRPr="00640568">
        <w:rPr>
          <w:rFonts w:ascii="GHEA Grapalat" w:hAnsi="GHEA Grapalat" w:cs="Sylfaen"/>
          <w:sz w:val="20"/>
          <w:lang w:val="ru-RU"/>
        </w:rPr>
        <w:t>սույն</w:t>
      </w:r>
      <w:r w:rsidRPr="00640568">
        <w:rPr>
          <w:rFonts w:ascii="GHEA Grapalat" w:hAnsi="GHEA Grapalat" w:cs="Sylfaen"/>
          <w:sz w:val="20"/>
          <w:lang w:val="af-ZA"/>
        </w:rPr>
        <w:t xml:space="preserve"> </w:t>
      </w:r>
      <w:r w:rsidRPr="00640568">
        <w:rPr>
          <w:rFonts w:ascii="GHEA Grapalat" w:hAnsi="GHEA Grapalat" w:cs="Sylfaen"/>
          <w:sz w:val="20"/>
          <w:lang w:val="ru-RU"/>
        </w:rPr>
        <w:t>կետում</w:t>
      </w:r>
      <w:r w:rsidRPr="00640568">
        <w:rPr>
          <w:rFonts w:ascii="GHEA Grapalat" w:hAnsi="GHEA Grapalat" w:cs="Sylfaen"/>
          <w:sz w:val="20"/>
          <w:lang w:val="af-ZA"/>
        </w:rPr>
        <w:t xml:space="preserve"> </w:t>
      </w:r>
      <w:r w:rsidRPr="00640568">
        <w:rPr>
          <w:rFonts w:ascii="GHEA Grapalat" w:hAnsi="GHEA Grapalat" w:cs="Sylfaen"/>
          <w:sz w:val="20"/>
          <w:lang w:val="ru-RU"/>
        </w:rPr>
        <w:t>նշված</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ղեկավարը</w:t>
      </w:r>
      <w:r w:rsidRPr="00640568">
        <w:rPr>
          <w:rFonts w:ascii="GHEA Grapalat" w:hAnsi="GHEA Grapalat" w:cs="Sylfaen"/>
          <w:sz w:val="20"/>
          <w:lang w:val="af-ZA"/>
        </w:rPr>
        <w:t xml:space="preserve"> </w:t>
      </w:r>
      <w:r w:rsidRPr="00640568">
        <w:rPr>
          <w:rFonts w:ascii="GHEA Grapalat" w:hAnsi="GHEA Grapalat" w:cs="Sylfaen"/>
          <w:sz w:val="20"/>
          <w:lang w:val="ru-RU"/>
        </w:rPr>
        <w:t>կայացնում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ընթացակարգը</w:t>
      </w:r>
      <w:r w:rsidRPr="00640568">
        <w:rPr>
          <w:rFonts w:ascii="GHEA Grapalat" w:hAnsi="GHEA Grapalat" w:cs="Sylfaen"/>
          <w:sz w:val="20"/>
          <w:lang w:val="af-ZA"/>
        </w:rPr>
        <w:t xml:space="preserve"> </w:t>
      </w:r>
      <w:r w:rsidRPr="00640568">
        <w:rPr>
          <w:rFonts w:ascii="GHEA Grapalat" w:hAnsi="GHEA Grapalat" w:cs="Sylfaen"/>
          <w:sz w:val="20"/>
          <w:lang w:val="ru-RU"/>
        </w:rPr>
        <w:t>չկայացած</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հայտարարվելու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կնքված</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պայմանագիրը</w:t>
      </w:r>
      <w:r w:rsidRPr="00640568">
        <w:rPr>
          <w:rFonts w:ascii="GHEA Grapalat" w:hAnsi="GHEA Grapalat" w:cs="Sylfaen"/>
          <w:sz w:val="20"/>
          <w:lang w:val="af-ZA"/>
        </w:rPr>
        <w:t xml:space="preserve"> </w:t>
      </w:r>
      <w:r w:rsidRPr="00640568">
        <w:rPr>
          <w:rFonts w:ascii="GHEA Grapalat" w:hAnsi="GHEA Grapalat" w:cs="Sylfaen"/>
          <w:sz w:val="20"/>
          <w:lang w:val="ru-RU"/>
        </w:rPr>
        <w:t>միակողմանի</w:t>
      </w:r>
      <w:r w:rsidRPr="00640568">
        <w:rPr>
          <w:rFonts w:ascii="GHEA Grapalat" w:hAnsi="GHEA Grapalat" w:cs="Sylfaen"/>
          <w:sz w:val="20"/>
          <w:lang w:val="af-ZA"/>
        </w:rPr>
        <w:t xml:space="preserve"> </w:t>
      </w:r>
      <w:r w:rsidRPr="00640568">
        <w:rPr>
          <w:rFonts w:ascii="GHEA Grapalat" w:hAnsi="GHEA Grapalat" w:cs="Sylfaen"/>
          <w:sz w:val="20"/>
          <w:lang w:val="ru-RU"/>
        </w:rPr>
        <w:t>լուծելու</w:t>
      </w:r>
      <w:r w:rsidRPr="00640568">
        <w:rPr>
          <w:rFonts w:ascii="GHEA Grapalat" w:hAnsi="GHEA Grapalat" w:cs="Sylfaen"/>
          <w:sz w:val="20"/>
          <w:lang w:val="af-ZA"/>
        </w:rPr>
        <w:t xml:space="preserve"> </w:t>
      </w:r>
      <w:r w:rsidRPr="00640568">
        <w:rPr>
          <w:rFonts w:ascii="GHEA Grapalat" w:hAnsi="GHEA Grapalat" w:cs="Sylfaen"/>
          <w:sz w:val="20"/>
          <w:lang w:val="ru-RU"/>
        </w:rPr>
        <w:t>մասին</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hy-AM"/>
        </w:rPr>
        <w:t xml:space="preserve"> </w:t>
      </w:r>
      <w:r w:rsidRPr="00640568">
        <w:rPr>
          <w:rFonts w:ascii="GHEA Grapalat" w:hAnsi="GHEA Grapalat" w:cs="Sylfaen"/>
          <w:sz w:val="20"/>
          <w:lang w:val="af-ZA"/>
        </w:rPr>
        <w:t>(</w:t>
      </w:r>
      <w:r w:rsidRPr="00640568">
        <w:rPr>
          <w:rFonts w:ascii="GHEA Grapalat" w:hAnsi="GHEA Grapalat" w:cs="Sylfaen"/>
          <w:sz w:val="20"/>
          <w:lang w:val="hy-AM"/>
        </w:rPr>
        <w:t>ծանուցումը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տասն</w:t>
      </w:r>
      <w:r w:rsidRPr="00640568">
        <w:rPr>
          <w:rFonts w:ascii="GHEA Grapalat" w:hAnsi="GHEA Grapalat" w:cs="Sylfaen"/>
          <w:sz w:val="20"/>
          <w:lang w:val="hy-AM"/>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lang w:val="hy-AM"/>
        </w:rPr>
        <w:t>ը</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կայացվելուն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օրը</w:t>
      </w:r>
      <w:r w:rsidRPr="00640568">
        <w:rPr>
          <w:rFonts w:ascii="GHEA Grapalat" w:hAnsi="GHEA Grapalat" w:cs="Sylfaen"/>
          <w:sz w:val="20"/>
          <w:lang w:val="af-ZA"/>
        </w:rPr>
        <w:t xml:space="preserve"> </w:t>
      </w:r>
      <w:r w:rsidRPr="00640568">
        <w:rPr>
          <w:rFonts w:ascii="GHEA Grapalat" w:hAnsi="GHEA Grapalat" w:cs="Sylfaen"/>
          <w:sz w:val="20"/>
          <w:lang w:val="ru-RU"/>
        </w:rPr>
        <w:t>այն</w:t>
      </w:r>
      <w:r w:rsidRPr="00640568">
        <w:rPr>
          <w:rFonts w:ascii="GHEA Grapalat" w:hAnsi="GHEA Grapalat" w:cs="Sylfaen"/>
          <w:sz w:val="20"/>
          <w:lang w:val="af-ZA"/>
        </w:rPr>
        <w:t xml:space="preserve"> գրավոր </w:t>
      </w:r>
      <w:r w:rsidRPr="00640568">
        <w:rPr>
          <w:rFonts w:ascii="GHEA Grapalat" w:hAnsi="GHEA Grapalat" w:cs="Sylfaen"/>
          <w:sz w:val="20"/>
          <w:lang w:val="ru-RU"/>
        </w:rPr>
        <w:t>տրամադրվում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մարմնին</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BA41C0">
        <w:rPr>
          <w:rFonts w:ascii="GHEA Grapalat" w:hAnsi="GHEA Grapalat" w:cs="Sylfaen"/>
          <w:sz w:val="20"/>
          <w:lang w:val="af-ZA"/>
        </w:rPr>
        <w:t xml:space="preserve"> </w:t>
      </w:r>
      <w:r w:rsidRPr="00BA41C0">
        <w:rPr>
          <w:rFonts w:ascii="GHEA Grapalat" w:hAnsi="GHEA Grapalat" w:cs="Sylfaen"/>
          <w:sz w:val="20"/>
          <w:lang w:val="ru-RU"/>
        </w:rPr>
        <w:t>մասնակցելու</w:t>
      </w:r>
      <w:r w:rsidRPr="00BA41C0">
        <w:rPr>
          <w:rFonts w:ascii="GHEA Grapalat" w:hAnsi="GHEA Grapalat" w:cs="Sylfaen"/>
          <w:sz w:val="20"/>
          <w:lang w:val="af-ZA"/>
        </w:rPr>
        <w:t xml:space="preserve"> </w:t>
      </w:r>
      <w:r w:rsidRPr="00BA41C0">
        <w:rPr>
          <w:rFonts w:ascii="GHEA Grapalat" w:hAnsi="GHEA Grapalat" w:cs="Sylfaen"/>
          <w:sz w:val="20"/>
          <w:lang w:val="ru-RU"/>
        </w:rPr>
        <w:t>իրավունք</w:t>
      </w:r>
      <w:r w:rsidRPr="00BA41C0">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քառասուներորդ</w:t>
      </w:r>
      <w:r w:rsidRPr="00BA41C0">
        <w:rPr>
          <w:rFonts w:ascii="GHEA Grapalat" w:hAnsi="GHEA Grapalat" w:cs="Sylfaen"/>
          <w:sz w:val="20"/>
          <w:lang w:val="af-ZA"/>
        </w:rPr>
        <w:t xml:space="preserve"> </w:t>
      </w:r>
      <w:r w:rsidRPr="00BA41C0">
        <w:rPr>
          <w:rFonts w:ascii="GHEA Grapalat" w:hAnsi="GHEA Grapalat" w:cs="Sylfaen"/>
          <w:sz w:val="20"/>
          <w:lang w:val="ru-RU"/>
        </w:rPr>
        <w:t>օրվան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հինգ</w:t>
      </w:r>
      <w:r>
        <w:rPr>
          <w:rFonts w:ascii="GHEA Grapalat" w:hAnsi="GHEA Grapalat" w:cs="Sylfaen"/>
          <w:sz w:val="20"/>
        </w:rPr>
        <w:t>երորդ</w:t>
      </w:r>
      <w:r w:rsidRPr="00BA41C0">
        <w:rPr>
          <w:rFonts w:ascii="GHEA Grapalat" w:hAnsi="GHEA Grapalat" w:cs="Sylfaen"/>
          <w:sz w:val="20"/>
          <w:lang w:val="af-ZA"/>
        </w:rPr>
        <w:t xml:space="preserve"> </w:t>
      </w:r>
      <w:r w:rsidRPr="00BA41C0">
        <w:rPr>
          <w:rFonts w:ascii="GHEA Grapalat" w:hAnsi="GHEA Grapalat" w:cs="Sylfaen"/>
          <w:sz w:val="20"/>
          <w:lang w:val="ru-RU"/>
        </w:rPr>
        <w:t>օր</w:t>
      </w:r>
      <w:r>
        <w:rPr>
          <w:rFonts w:ascii="GHEA Grapalat" w:hAnsi="GHEA Grapalat" w:cs="Sylfaen"/>
          <w:sz w:val="20"/>
        </w:rPr>
        <w:t>ը</w:t>
      </w:r>
      <w:r w:rsidRPr="00BA41C0">
        <w:rPr>
          <w:rFonts w:ascii="GHEA Grapalat" w:hAnsi="GHEA Grapalat" w:cs="Sylfaen"/>
          <w:sz w:val="20"/>
          <w:lang w:val="af-ZA"/>
        </w:rPr>
        <w:t xml:space="preserve">, </w:t>
      </w:r>
      <w:r w:rsidRPr="00BA41C0">
        <w:rPr>
          <w:rFonts w:ascii="GHEA Grapalat" w:hAnsi="GHEA Grapalat" w:cs="Sylfaen"/>
          <w:sz w:val="20"/>
          <w:lang w:val="ru-RU"/>
        </w:rPr>
        <w:t>իսկ</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640568">
        <w:rPr>
          <w:rFonts w:ascii="GHEA Grapalat" w:hAnsi="GHEA Grapalat" w:cs="Sylfaen"/>
          <w:sz w:val="20"/>
          <w:lang w:val="ru-RU"/>
        </w:rPr>
        <w:t>քառասուներորդ</w:t>
      </w:r>
      <w:r w:rsidRPr="00640568">
        <w:rPr>
          <w:rFonts w:ascii="GHEA Grapalat" w:hAnsi="GHEA Grapalat" w:cs="Sylfaen"/>
          <w:sz w:val="20"/>
          <w:lang w:val="af-ZA"/>
        </w:rPr>
        <w:t xml:space="preserve"> </w:t>
      </w:r>
      <w:r w:rsidRPr="00640568">
        <w:rPr>
          <w:rFonts w:ascii="GHEA Grapalat" w:hAnsi="GHEA Grapalat" w:cs="Sylfaen"/>
          <w:sz w:val="20"/>
          <w:lang w:val="ru-RU"/>
        </w:rPr>
        <w:t>օրվա</w:t>
      </w:r>
      <w:r w:rsidRPr="00640568">
        <w:rPr>
          <w:rFonts w:ascii="GHEA Grapalat" w:hAnsi="GHEA Grapalat" w:cs="Sylfaen"/>
          <w:sz w:val="20"/>
          <w:lang w:val="af-ZA"/>
        </w:rPr>
        <w:t xml:space="preserve"> </w:t>
      </w:r>
      <w:r w:rsidRPr="00640568">
        <w:rPr>
          <w:rFonts w:ascii="GHEA Grapalat" w:hAnsi="GHEA Grapalat" w:cs="Sylfaen"/>
          <w:sz w:val="20"/>
          <w:lang w:val="ru-RU"/>
        </w:rPr>
        <w:t>դրությամբ</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w:t>
      </w:r>
      <w:r w:rsidRPr="00640568">
        <w:rPr>
          <w:rFonts w:ascii="GHEA Grapalat" w:hAnsi="GHEA Grapalat" w:cs="Sylfaen"/>
          <w:sz w:val="20"/>
          <w:lang w:val="af-ZA"/>
        </w:rPr>
        <w:t xml:space="preserve"> </w:t>
      </w:r>
      <w:r w:rsidRPr="00640568">
        <w:rPr>
          <w:rFonts w:ascii="GHEA Grapalat" w:hAnsi="GHEA Grapalat" w:cs="Sylfaen"/>
          <w:sz w:val="20"/>
          <w:lang w:val="ru-RU"/>
        </w:rPr>
        <w:t>կողմից</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բողոքարկման</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հարուցված</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չավարտված</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գործի</w:t>
      </w:r>
      <w:r w:rsidRPr="00640568">
        <w:rPr>
          <w:rFonts w:ascii="GHEA Grapalat" w:hAnsi="GHEA Grapalat" w:cs="Sylfaen"/>
          <w:sz w:val="20"/>
          <w:lang w:val="af-ZA"/>
        </w:rPr>
        <w:t xml:space="preserve"> </w:t>
      </w:r>
      <w:r w:rsidRPr="00640568">
        <w:rPr>
          <w:rFonts w:ascii="GHEA Grapalat" w:hAnsi="GHEA Grapalat" w:cs="Sylfaen"/>
          <w:sz w:val="20"/>
          <w:lang w:val="ru-RU"/>
        </w:rPr>
        <w:t>առկայության</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գործով</w:t>
      </w:r>
      <w:r w:rsidRPr="00640568">
        <w:rPr>
          <w:rFonts w:ascii="GHEA Grapalat" w:hAnsi="GHEA Grapalat" w:cs="Sylfaen"/>
          <w:sz w:val="20"/>
          <w:lang w:val="af-ZA"/>
        </w:rPr>
        <w:t xml:space="preserve"> </w:t>
      </w:r>
      <w:r w:rsidRPr="00640568">
        <w:rPr>
          <w:rFonts w:ascii="GHEA Grapalat" w:hAnsi="GHEA Grapalat" w:cs="Sylfaen"/>
          <w:sz w:val="20"/>
          <w:lang w:val="ru-RU"/>
        </w:rPr>
        <w:t>եզրափակիչ</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ակտն</w:t>
      </w:r>
      <w:r w:rsidRPr="00640568">
        <w:rPr>
          <w:rFonts w:ascii="GHEA Grapalat" w:hAnsi="GHEA Grapalat" w:cs="Sylfaen"/>
          <w:sz w:val="20"/>
          <w:lang w:val="af-ZA"/>
        </w:rPr>
        <w:t xml:space="preserve"> </w:t>
      </w:r>
      <w:r w:rsidRPr="00640568">
        <w:rPr>
          <w:rFonts w:ascii="GHEA Grapalat" w:hAnsi="GHEA Grapalat" w:cs="Sylfaen"/>
          <w:sz w:val="20"/>
          <w:lang w:val="ru-RU"/>
        </w:rPr>
        <w:t>ուժի</w:t>
      </w:r>
      <w:r w:rsidRPr="00640568">
        <w:rPr>
          <w:rFonts w:ascii="GHEA Grapalat" w:hAnsi="GHEA Grapalat" w:cs="Sylfaen"/>
          <w:sz w:val="20"/>
          <w:lang w:val="af-ZA"/>
        </w:rPr>
        <w:t xml:space="preserve"> </w:t>
      </w:r>
      <w:r w:rsidRPr="00640568">
        <w:rPr>
          <w:rFonts w:ascii="GHEA Grapalat" w:hAnsi="GHEA Grapalat" w:cs="Sylfaen"/>
          <w:sz w:val="20"/>
          <w:lang w:val="ru-RU"/>
        </w:rPr>
        <w:t>մեջ</w:t>
      </w:r>
      <w:r w:rsidRPr="00640568">
        <w:rPr>
          <w:rFonts w:ascii="GHEA Grapalat" w:hAnsi="GHEA Grapalat" w:cs="Sylfaen"/>
          <w:sz w:val="20"/>
          <w:lang w:val="af-ZA"/>
        </w:rPr>
        <w:t xml:space="preserve"> </w:t>
      </w:r>
      <w:r w:rsidRPr="00640568">
        <w:rPr>
          <w:rFonts w:ascii="GHEA Grapalat" w:hAnsi="GHEA Grapalat" w:cs="Sylfaen"/>
          <w:sz w:val="20"/>
          <w:lang w:val="ru-RU"/>
        </w:rPr>
        <w:t>մտնելու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հինգ</w:t>
      </w:r>
      <w:r w:rsidRPr="00640568">
        <w:rPr>
          <w:rFonts w:ascii="GHEA Grapalat" w:hAnsi="GHEA Grapalat" w:cs="Sylfaen"/>
          <w:sz w:val="20"/>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rPr>
        <w:t>ը</w:t>
      </w:r>
      <w:r w:rsidRPr="00640568">
        <w:rPr>
          <w:rFonts w:ascii="GHEA Grapalat" w:hAnsi="GHEA Grapalat" w:cs="Sylfaen"/>
          <w:sz w:val="20"/>
          <w:lang w:val="af-ZA"/>
        </w:rPr>
        <w:t xml:space="preserve">, </w:t>
      </w:r>
      <w:r w:rsidRPr="00640568">
        <w:rPr>
          <w:rFonts w:ascii="GHEA Grapalat" w:hAnsi="GHEA Grapalat" w:cs="Sylfaen"/>
          <w:sz w:val="20"/>
          <w:lang w:val="ru-RU"/>
        </w:rPr>
        <w:t>եթե</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քննության</w:t>
      </w:r>
      <w:r w:rsidRPr="00640568">
        <w:rPr>
          <w:rFonts w:ascii="GHEA Grapalat" w:hAnsi="GHEA Grapalat" w:cs="Sylfaen"/>
          <w:sz w:val="20"/>
          <w:lang w:val="af-ZA"/>
        </w:rPr>
        <w:t xml:space="preserve"> </w:t>
      </w:r>
      <w:r w:rsidRPr="00640568">
        <w:rPr>
          <w:rFonts w:ascii="GHEA Grapalat" w:hAnsi="GHEA Grapalat" w:cs="Sylfaen"/>
          <w:sz w:val="20"/>
          <w:lang w:val="ru-RU"/>
        </w:rPr>
        <w:t>արդյունքով</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կատարման</w:t>
      </w:r>
      <w:r w:rsidRPr="00640568">
        <w:rPr>
          <w:rFonts w:ascii="GHEA Grapalat" w:hAnsi="GHEA Grapalat" w:cs="Sylfaen"/>
          <w:sz w:val="20"/>
          <w:lang w:val="af-ZA"/>
        </w:rPr>
        <w:t xml:space="preserve"> </w:t>
      </w:r>
      <w:r w:rsidRPr="00640568">
        <w:rPr>
          <w:rFonts w:ascii="GHEA Grapalat" w:hAnsi="GHEA Grapalat" w:cs="Sylfaen"/>
          <w:sz w:val="20"/>
          <w:lang w:val="ru-RU"/>
        </w:rPr>
        <w:t>հնարավորությունը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չի</w:t>
      </w:r>
      <w:r w:rsidRPr="00640568">
        <w:rPr>
          <w:rFonts w:ascii="GHEA Grapalat" w:hAnsi="GHEA Grapalat" w:cs="Sylfaen"/>
          <w:sz w:val="20"/>
          <w:lang w:val="af-ZA"/>
        </w:rPr>
        <w:t xml:space="preserve"> </w:t>
      </w:r>
      <w:r w:rsidRPr="00640568">
        <w:rPr>
          <w:rFonts w:ascii="GHEA Grapalat" w:hAnsi="GHEA Grapalat" w:cs="Sylfaen"/>
          <w:sz w:val="20"/>
          <w:lang w:val="ru-RU"/>
        </w:rPr>
        <w:t>վերացել</w:t>
      </w:r>
      <w:r w:rsidRPr="00640568">
        <w:rPr>
          <w:rFonts w:ascii="GHEA Grapalat" w:hAnsi="GHEA Grapalat" w:cs="Sylfaen"/>
          <w:sz w:val="20"/>
          <w:lang w:val="af-ZA"/>
        </w:rPr>
        <w:t xml:space="preserve">: </w:t>
      </w:r>
    </w:p>
    <w:p w14:paraId="0244B189"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cs="Sylfaen"/>
          <w:sz w:val="20"/>
          <w:lang w:val="af-ZA"/>
        </w:rPr>
        <w:t>Ընդ որում, եթե՝</w:t>
      </w:r>
    </w:p>
    <w:p w14:paraId="205B8207" w14:textId="77777777" w:rsidR="00A66703" w:rsidRPr="00640568" w:rsidRDefault="00A66703" w:rsidP="00A66703">
      <w:pPr>
        <w:pStyle w:val="aff3"/>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98154B" w14:textId="77777777" w:rsidR="00A66703" w:rsidRPr="00640568" w:rsidRDefault="00A66703" w:rsidP="00A66703">
      <w:pPr>
        <w:pStyle w:val="aff3"/>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2C099460" w14:textId="77777777" w:rsidR="00A66703" w:rsidRPr="00955CC1" w:rsidRDefault="00A66703" w:rsidP="00A66703">
      <w:pPr>
        <w:ind w:firstLine="375"/>
        <w:jc w:val="both"/>
        <w:rPr>
          <w:rFonts w:ascii="GHEA Grapalat" w:hAnsi="GHEA Grapalat" w:cs="Sylfaen"/>
          <w:sz w:val="20"/>
          <w:lang w:val="af-ZA"/>
        </w:rPr>
      </w:pPr>
    </w:p>
    <w:p w14:paraId="068DEBE3" w14:textId="77777777" w:rsidR="00A66703" w:rsidRPr="00955CC1" w:rsidRDefault="00A66703" w:rsidP="00A66703">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8.1</w:t>
      </w:r>
      <w:r>
        <w:rPr>
          <w:rFonts w:ascii="GHEA Grapalat" w:hAnsi="GHEA Grapalat"/>
          <w:color w:val="000000"/>
          <w:sz w:val="20"/>
          <w:szCs w:val="20"/>
          <w:lang w:val="af-ZA"/>
        </w:rPr>
        <w:t>5</w:t>
      </w:r>
      <w:r w:rsidRPr="00955CC1">
        <w:rPr>
          <w:rFonts w:ascii="GHEA Grapalat" w:hAnsi="GHEA Grapalat"/>
          <w:color w:val="000000"/>
          <w:sz w:val="20"/>
          <w:szCs w:val="20"/>
          <w:lang w:val="af-ZA"/>
        </w:rPr>
        <w:t xml:space="preserve"> </w:t>
      </w:r>
      <w:r w:rsidRPr="00955CC1">
        <w:rPr>
          <w:rFonts w:ascii="GHEA Grapalat" w:hAnsi="GHEA Grapalat"/>
          <w:color w:val="000000"/>
          <w:sz w:val="20"/>
          <w:szCs w:val="20"/>
        </w:rPr>
        <w:t>Ե</w:t>
      </w:r>
      <w:r w:rsidRPr="00955CC1">
        <w:rPr>
          <w:rFonts w:ascii="GHEA Grapalat" w:hAnsi="GHEA Grapalat"/>
          <w:color w:val="000000"/>
          <w:sz w:val="20"/>
          <w:szCs w:val="20"/>
          <w:lang w:val="hy-AM"/>
        </w:rPr>
        <w:t>թե մասնակից</w:t>
      </w:r>
      <w:r>
        <w:rPr>
          <w:rFonts w:ascii="GHEA Grapalat" w:hAnsi="GHEA Grapalat"/>
          <w:color w:val="000000"/>
          <w:sz w:val="20"/>
          <w:szCs w:val="20"/>
        </w:rPr>
        <w:t>ն</w:t>
      </w:r>
      <w:r w:rsidRPr="00955CC1">
        <w:rPr>
          <w:rFonts w:ascii="GHEA Grapalat" w:hAnsi="GHEA Grapalat"/>
          <w:color w:val="000000"/>
          <w:sz w:val="20"/>
          <w:szCs w:val="20"/>
          <w:lang w:val="hy-AM"/>
        </w:rPr>
        <w:t xml:space="preserve"> </w:t>
      </w:r>
      <w:r>
        <w:rPr>
          <w:rFonts w:ascii="GHEA Grapalat" w:hAnsi="GHEA Grapalat"/>
          <w:color w:val="000000"/>
          <w:sz w:val="20"/>
          <w:szCs w:val="20"/>
        </w:rPr>
        <w:t>Օ</w:t>
      </w:r>
      <w:r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55CC1">
        <w:rPr>
          <w:rFonts w:ascii="GHEA Grapalat" w:hAnsi="GHEA Grapalat" w:cs="Sylfaen"/>
          <w:sz w:val="20"/>
          <w:szCs w:val="20"/>
          <w:lang w:val="af-ZA"/>
        </w:rPr>
        <w:t>:</w:t>
      </w:r>
    </w:p>
    <w:p w14:paraId="0D9F221C" w14:textId="77777777" w:rsidR="00A66703" w:rsidRPr="00955CC1" w:rsidRDefault="00A66703" w:rsidP="00A66703">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փաստաթղթերը</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մասնակիցը </w:t>
      </w:r>
      <w:r w:rsidRPr="00EF2159">
        <w:rPr>
          <w:rFonts w:ascii="GHEA Grapalat" w:hAnsi="GHEA Grapalat" w:cs="Sylfaen"/>
          <w:sz w:val="20"/>
          <w:szCs w:val="24"/>
          <w:lang w:eastAsia="en-US"/>
        </w:rPr>
        <w:t>սահմանված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eastAsia="en-US"/>
        </w:rPr>
        <w:t>ժամկետում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հանձնա</w:t>
      </w:r>
      <w:r w:rsidRPr="00EF2159">
        <w:rPr>
          <w:rFonts w:ascii="GHEA Grapalat" w:hAnsi="GHEA Grapalat" w:cs="Sylfaen"/>
          <w:sz w:val="20"/>
          <w:szCs w:val="24"/>
          <w:lang w:val="af-ZA" w:eastAsia="en-US"/>
        </w:rPr>
        <w:softHyphen/>
      </w:r>
      <w:r w:rsidRPr="00EF2159">
        <w:rPr>
          <w:rFonts w:ascii="GHEA Grapalat" w:hAnsi="GHEA Grapalat" w:cs="Sylfaen"/>
          <w:sz w:val="20"/>
          <w:szCs w:val="24"/>
          <w:lang w:val="ru-RU" w:eastAsia="en-US"/>
        </w:rPr>
        <w:t>ժողովի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ներկայաց</w:t>
      </w:r>
      <w:r>
        <w:rPr>
          <w:rFonts w:ascii="GHEA Grapalat" w:hAnsi="GHEA Grapalat" w:cs="Sylfaen"/>
          <w:sz w:val="20"/>
          <w:szCs w:val="24"/>
          <w:lang w:eastAsia="en-US"/>
        </w:rPr>
        <w:t>ն</w:t>
      </w:r>
      <w:r w:rsidRPr="00EF2159">
        <w:rPr>
          <w:rFonts w:ascii="GHEA Grapalat" w:hAnsi="GHEA Grapalat" w:cs="Sylfaen"/>
          <w:sz w:val="20"/>
          <w:szCs w:val="24"/>
          <w:lang w:val="ru-RU" w:eastAsia="en-US"/>
        </w:rPr>
        <w:t>ում</w:t>
      </w:r>
      <w:r w:rsidRPr="00EF2159">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պարտավոր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օրը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հաստատել</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դրանց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հանգամանքը՝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հրավերում</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իր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մասնակցի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հավաստում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ուղարկելու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միջոցով</w:t>
      </w:r>
      <w:r w:rsidRPr="00EF2159">
        <w:rPr>
          <w:rFonts w:ascii="GHEA Grapalat" w:hAnsi="GHEA Grapalat" w:cs="Sylfaen"/>
          <w:sz w:val="20"/>
          <w:szCs w:val="24"/>
          <w:lang w:val="af-ZA" w:eastAsia="en-US"/>
        </w:rPr>
        <w:t>:</w:t>
      </w:r>
    </w:p>
    <w:p w14:paraId="2CEC39F4"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lastRenderedPageBreak/>
        <w:t>8.</w:t>
      </w:r>
      <w:r w:rsidRPr="00955CC1">
        <w:rPr>
          <w:rFonts w:ascii="GHEA Grapalat" w:hAnsi="GHEA Grapalat" w:cs="Sylfaen"/>
          <w:szCs w:val="24"/>
        </w:rPr>
        <w:t>1</w:t>
      </w:r>
      <w:r>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14:paraId="7D781ECD"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8.</w:t>
      </w:r>
      <w:r w:rsidRPr="00955CC1">
        <w:rPr>
          <w:rFonts w:ascii="GHEA Grapalat" w:hAnsi="GHEA Grapalat" w:cs="Sylfaen"/>
          <w:sz w:val="20"/>
          <w:lang w:val="af-ZA"/>
        </w:rPr>
        <w:t>1</w:t>
      </w:r>
      <w:r>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eastAsia="x-none"/>
        </w:rPr>
        <w:t>ուղարկվելու միջոցով:</w:t>
      </w:r>
      <w:r w:rsidRPr="005E1F72">
        <w:rPr>
          <w:rFonts w:ascii="GHEA Grapalat" w:hAnsi="GHEA Grapalat" w:cs="Sylfaen"/>
          <w:sz w:val="20"/>
          <w:lang w:val="af-ZA"/>
        </w:rPr>
        <w:t xml:space="preserve"> </w:t>
      </w:r>
    </w:p>
    <w:p w14:paraId="0442A486"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BAE5A83"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3AD2FF0D" w14:textId="77777777" w:rsidR="00A66703" w:rsidRPr="00C33722" w:rsidRDefault="00A66703" w:rsidP="00A66703">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B8F56AF" w14:textId="74C55B50" w:rsidR="00A66703" w:rsidRPr="005E1F72" w:rsidRDefault="00A66703" w:rsidP="00A66703">
      <w:pPr>
        <w:pStyle w:val="23"/>
        <w:spacing w:line="240" w:lineRule="auto"/>
        <w:ind w:firstLine="567"/>
        <w:rPr>
          <w:rFonts w:ascii="GHEA Grapalat" w:hAnsi="GHEA Grapalat"/>
          <w:lang w:val="hy-AM"/>
        </w:rPr>
      </w:pPr>
      <w:r w:rsidRPr="005E1F72">
        <w:rPr>
          <w:rFonts w:ascii="GHEA Grapalat" w:hAnsi="GHEA Grapalat"/>
        </w:rPr>
        <w:t>8</w:t>
      </w:r>
      <w:r w:rsidRPr="005E1F72">
        <w:rPr>
          <w:rFonts w:ascii="GHEA Grapalat" w:hAnsi="GHEA Grapalat"/>
          <w:lang w:val="hy-AM"/>
        </w:rPr>
        <w:t>.</w:t>
      </w:r>
      <w:r w:rsidRPr="004B2068">
        <w:rPr>
          <w:rFonts w:ascii="GHEA Grapalat" w:hAnsi="GHEA Grapalat"/>
        </w:rPr>
        <w:t>19</w:t>
      </w:r>
      <w:r w:rsidRPr="005E1F72">
        <w:rPr>
          <w:rFonts w:ascii="GHEA Grapalat" w:hAnsi="GHEA Grapalat" w:cs="Sylfaen"/>
        </w:rPr>
        <w:t xml:space="preserve"> Հայտերի</w:t>
      </w:r>
      <w:r w:rsidRPr="005E1F72">
        <w:rPr>
          <w:rFonts w:ascii="GHEA Grapalat" w:hAnsi="GHEA Grapalat" w:cs="Arial"/>
        </w:rPr>
        <w:t xml:space="preserve"> </w:t>
      </w:r>
      <w:r w:rsidRPr="005E1F72">
        <w:rPr>
          <w:rFonts w:ascii="GHEA Grapalat" w:hAnsi="GHEA Grapalat" w:cs="Sylfaen"/>
        </w:rPr>
        <w:t>գնահատումը</w:t>
      </w:r>
      <w:r w:rsidRPr="005E1F72">
        <w:rPr>
          <w:rFonts w:ascii="GHEA Grapalat" w:hAnsi="GHEA Grapalat" w:cs="Arial"/>
        </w:rPr>
        <w:t xml:space="preserve"> </w:t>
      </w:r>
      <w:r w:rsidRPr="005E1F72">
        <w:rPr>
          <w:rFonts w:ascii="GHEA Grapalat" w:hAnsi="GHEA Grapalat" w:cs="Sylfaen"/>
        </w:rPr>
        <w:t>և</w:t>
      </w:r>
      <w:r w:rsidRPr="005E1F72">
        <w:rPr>
          <w:rFonts w:ascii="GHEA Grapalat" w:hAnsi="GHEA Grapalat" w:cs="Arial"/>
        </w:rPr>
        <w:t xml:space="preserve"> </w:t>
      </w:r>
      <w:r w:rsidRPr="005E1F72">
        <w:rPr>
          <w:rFonts w:ascii="GHEA Grapalat" w:hAnsi="GHEA Grapalat" w:cs="Sylfaen"/>
        </w:rPr>
        <w:t>ընտրված մասնակցի որոշումն</w:t>
      </w:r>
      <w:r w:rsidRPr="005E1F72">
        <w:rPr>
          <w:rFonts w:ascii="GHEA Grapalat" w:hAnsi="GHEA Grapalat" w:cs="Arial"/>
        </w:rPr>
        <w:t xml:space="preserve"> </w:t>
      </w:r>
      <w:r w:rsidRPr="005E1F72">
        <w:rPr>
          <w:rFonts w:ascii="GHEA Grapalat" w:hAnsi="GHEA Grapalat" w:cs="Sylfaen"/>
        </w:rPr>
        <w:t>իրականացվում</w:t>
      </w:r>
      <w:r w:rsidRPr="005E1F72">
        <w:rPr>
          <w:rFonts w:ascii="GHEA Grapalat" w:hAnsi="GHEA Grapalat" w:cs="Arial"/>
        </w:rPr>
        <w:t xml:space="preserve"> </w:t>
      </w:r>
      <w:r w:rsidRPr="005E1F72">
        <w:rPr>
          <w:rFonts w:ascii="GHEA Grapalat" w:hAnsi="GHEA Grapalat" w:cs="Sylfaen"/>
        </w:rPr>
        <w:t>է</w:t>
      </w:r>
      <w:r w:rsidRPr="005E1F72">
        <w:rPr>
          <w:rFonts w:ascii="GHEA Grapalat" w:hAnsi="GHEA Grapalat" w:cs="Arial"/>
        </w:rPr>
        <w:t xml:space="preserve"> </w:t>
      </w:r>
      <w:r w:rsidRPr="005E1F72">
        <w:rPr>
          <w:rFonts w:ascii="GHEA Grapalat" w:hAnsi="GHEA Grapalat" w:cs="Sylfaen"/>
        </w:rPr>
        <w:t>ըստ</w:t>
      </w:r>
      <w:r w:rsidRPr="005E1F72">
        <w:rPr>
          <w:rFonts w:ascii="GHEA Grapalat" w:hAnsi="GHEA Grapalat" w:cs="Arial"/>
        </w:rPr>
        <w:t xml:space="preserve"> </w:t>
      </w:r>
      <w:r w:rsidRPr="005E1F72">
        <w:rPr>
          <w:rFonts w:ascii="GHEA Grapalat" w:hAnsi="GHEA Grapalat" w:cs="Sylfaen"/>
        </w:rPr>
        <w:t>առանձին</w:t>
      </w:r>
      <w:r w:rsidRPr="005E1F72">
        <w:rPr>
          <w:rFonts w:ascii="GHEA Grapalat" w:hAnsi="GHEA Grapalat" w:cs="Arial"/>
        </w:rPr>
        <w:t xml:space="preserve"> </w:t>
      </w:r>
      <w:r w:rsidRPr="005E1F72">
        <w:rPr>
          <w:rFonts w:ascii="GHEA Grapalat" w:hAnsi="GHEA Grapalat" w:cs="Sylfaen"/>
        </w:rPr>
        <w:t>չափաբաժինների</w:t>
      </w:r>
      <w:r w:rsidRPr="005E1F72">
        <w:rPr>
          <w:rFonts w:ascii="GHEA Grapalat" w:hAnsi="GHEA Grapalat" w:cs="Tahoma"/>
        </w:rPr>
        <w:t>։</w:t>
      </w:r>
      <w:r w:rsidRPr="005E1F72">
        <w:rPr>
          <w:rFonts w:ascii="GHEA Grapalat" w:hAnsi="GHEA Grapalat" w:cs="Tahoma"/>
          <w:lang w:val="hy-AM"/>
        </w:rPr>
        <w:t xml:space="preserve"> </w:t>
      </w:r>
    </w:p>
    <w:p w14:paraId="54FD63EB"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Pr="00EF2159">
        <w:rPr>
          <w:rFonts w:ascii="GHEA Grapalat" w:hAnsi="GHEA Grapalat"/>
          <w:sz w:val="20"/>
          <w:szCs w:val="20"/>
          <w:lang w:val="hy-AM" w:eastAsia="x-none"/>
        </w:rPr>
        <w:t>2</w:t>
      </w:r>
      <w:r w:rsidRPr="004B2068">
        <w:rPr>
          <w:rFonts w:ascii="GHEA Grapalat" w:hAnsi="GHEA Grapalat"/>
          <w:sz w:val="20"/>
          <w:szCs w:val="20"/>
          <w:lang w:val="hy-AM" w:eastAsia="x-none"/>
        </w:rPr>
        <w:t>0</w:t>
      </w:r>
      <w:r w:rsidRPr="005E1F7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w:t>
      </w:r>
      <w:r>
        <w:rPr>
          <w:rFonts w:ascii="GHEA Grapalat" w:hAnsi="GHEA Grapalat"/>
          <w:sz w:val="20"/>
          <w:szCs w:val="20"/>
          <w:lang w:val="af-ZA" w:eastAsia="x-none"/>
        </w:rPr>
        <w:t xml:space="preserve">ի որոշմամբ </w:t>
      </w:r>
      <w:r w:rsidRPr="005E1F72">
        <w:rPr>
          <w:rFonts w:ascii="GHEA Grapalat" w:hAnsi="GHEA Grapalat"/>
          <w:sz w:val="20"/>
          <w:szCs w:val="20"/>
          <w:lang w:val="af-ZA" w:eastAsia="x-none"/>
        </w:rPr>
        <w:t>ընտրված մասնակ</w:t>
      </w:r>
      <w:r>
        <w:rPr>
          <w:rFonts w:ascii="GHEA Grapalat" w:hAnsi="GHEA Grapalat"/>
          <w:sz w:val="20"/>
          <w:szCs w:val="20"/>
          <w:lang w:val="af-ZA" w:eastAsia="x-none"/>
        </w:rPr>
        <w:t xml:space="preserve">ից է ճանաչվում հաջորդող տեղ զբաղեցրած մասնակիցը՝ </w:t>
      </w:r>
      <w:r w:rsidRPr="005E1F72">
        <w:rPr>
          <w:rFonts w:ascii="GHEA Grapalat" w:hAnsi="GHEA Grapalat"/>
          <w:sz w:val="20"/>
          <w:szCs w:val="20"/>
          <w:lang w:val="af-ZA" w:eastAsia="x-none"/>
        </w:rPr>
        <w:t xml:space="preserve">սույն </w:t>
      </w:r>
      <w:r w:rsidRPr="002A4619">
        <w:rPr>
          <w:rFonts w:ascii="GHEA Grapalat" w:hAnsi="GHEA Grapalat"/>
          <w:sz w:val="20"/>
          <w:szCs w:val="20"/>
          <w:lang w:val="hy-AM" w:eastAsia="x-none"/>
        </w:rPr>
        <w:t>հրավեր</w:t>
      </w:r>
      <w:r w:rsidRPr="005E1F72">
        <w:rPr>
          <w:rFonts w:ascii="GHEA Grapalat" w:hAnsi="GHEA Grapalat"/>
          <w:sz w:val="20"/>
          <w:szCs w:val="20"/>
          <w:lang w:val="hy-AM" w:eastAsia="x-none"/>
        </w:rPr>
        <w:t>ի 1-ին մասի 8.13-ից 8.</w:t>
      </w:r>
      <w:r w:rsidRPr="004B2068">
        <w:rPr>
          <w:rFonts w:ascii="GHEA Grapalat" w:hAnsi="GHEA Grapalat"/>
          <w:sz w:val="20"/>
          <w:szCs w:val="20"/>
          <w:lang w:val="hy-AM" w:eastAsia="x-none"/>
        </w:rPr>
        <w:t>19</w:t>
      </w:r>
      <w:r w:rsidRPr="005E1F72">
        <w:rPr>
          <w:rFonts w:ascii="GHEA Grapalat" w:hAnsi="GHEA Grapalat"/>
          <w:sz w:val="20"/>
          <w:szCs w:val="20"/>
          <w:lang w:val="hy-AM" w:eastAsia="x-none"/>
        </w:rPr>
        <w:t>-րդ կետերով սահմանված ընթացակարգ</w:t>
      </w:r>
      <w:r w:rsidRPr="004B2068">
        <w:rPr>
          <w:rFonts w:ascii="GHEA Grapalat" w:hAnsi="GHEA Grapalat"/>
          <w:sz w:val="20"/>
          <w:szCs w:val="20"/>
          <w:lang w:val="hy-AM" w:eastAsia="x-none"/>
        </w:rPr>
        <w:t>ի կիրառմամբ</w:t>
      </w:r>
      <w:r w:rsidRPr="005E1F72">
        <w:rPr>
          <w:rFonts w:ascii="GHEA Grapalat" w:hAnsi="GHEA Grapalat"/>
          <w:sz w:val="20"/>
          <w:szCs w:val="20"/>
          <w:lang w:val="af-ZA" w:eastAsia="x-none"/>
        </w:rPr>
        <w:t>:</w:t>
      </w:r>
    </w:p>
    <w:p w14:paraId="17EF213D"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5E79C4">
        <w:rPr>
          <w:rFonts w:ascii="GHEA Grapalat" w:hAnsi="GHEA Grapalat" w:cs="Sylfaen"/>
          <w:szCs w:val="24"/>
        </w:rPr>
        <w:t>2</w:t>
      </w:r>
      <w:r>
        <w:rPr>
          <w:rFonts w:ascii="GHEA Grapalat" w:hAnsi="GHEA Grapalat" w:cs="Sylfaen"/>
          <w:szCs w:val="24"/>
        </w:rPr>
        <w:t>1</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14:paraId="4BDAE618" w14:textId="77777777" w:rsidR="00A66703" w:rsidRPr="005E79C4"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14:paraId="27BA04C1"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F6799D">
        <w:rPr>
          <w:rFonts w:ascii="GHEA Grapalat" w:hAnsi="GHEA Grapalat" w:cs="Sylfaen"/>
          <w:szCs w:val="24"/>
          <w:lang w:val="hy-AM"/>
        </w:rPr>
        <w:t>2</w:t>
      </w:r>
      <w:r w:rsidRPr="004B2068">
        <w:rPr>
          <w:rFonts w:ascii="GHEA Grapalat" w:hAnsi="GHEA Grapalat" w:cs="Sylfaen"/>
          <w:szCs w:val="24"/>
        </w:rPr>
        <w:t>2</w:t>
      </w:r>
      <w:r w:rsidRPr="005E1F72">
        <w:rPr>
          <w:rFonts w:ascii="GHEA Grapalat" w:hAnsi="GHEA Grapalat" w:cs="Sylfaen"/>
          <w:szCs w:val="24"/>
        </w:rPr>
        <w:t xml:space="preserve"> </w:t>
      </w:r>
      <w:r w:rsidRPr="00EF2159">
        <w:rPr>
          <w:rFonts w:ascii="GHEA Grapalat" w:hAnsi="GHEA Grapalat" w:cs="Sylfaen"/>
          <w:szCs w:val="24"/>
          <w:lang w:val="hy-AM"/>
        </w:rPr>
        <w:t>Սույն</w:t>
      </w:r>
      <w:r w:rsidRPr="005E1F72">
        <w:rPr>
          <w:rFonts w:ascii="GHEA Grapalat" w:hAnsi="GHEA Grapalat" w:cs="Sylfaen"/>
          <w:szCs w:val="24"/>
        </w:rPr>
        <w:t xml:space="preserve"> </w:t>
      </w:r>
      <w:r w:rsidRPr="00EF2159">
        <w:rPr>
          <w:rFonts w:ascii="GHEA Grapalat" w:hAnsi="GHEA Grapalat" w:cs="Sylfaen"/>
          <w:szCs w:val="24"/>
          <w:lang w:val="hy-AM"/>
        </w:rPr>
        <w:t>հրավերի</w:t>
      </w:r>
      <w:r w:rsidRPr="005E1F72">
        <w:rPr>
          <w:rFonts w:ascii="GHEA Grapalat" w:hAnsi="GHEA Grapalat" w:cs="Sylfaen"/>
          <w:szCs w:val="24"/>
        </w:rPr>
        <w:t xml:space="preserve"> 1-</w:t>
      </w:r>
      <w:r w:rsidRPr="00EF2159">
        <w:rPr>
          <w:rFonts w:ascii="GHEA Grapalat" w:hAnsi="GHEA Grapalat" w:cs="Sylfaen"/>
          <w:szCs w:val="24"/>
          <w:lang w:val="hy-AM"/>
        </w:rPr>
        <w:t>ին</w:t>
      </w:r>
      <w:r w:rsidRPr="005E1F72">
        <w:rPr>
          <w:rFonts w:ascii="GHEA Grapalat" w:hAnsi="GHEA Grapalat" w:cs="Sylfaen"/>
          <w:szCs w:val="24"/>
        </w:rPr>
        <w:t xml:space="preserve"> </w:t>
      </w:r>
      <w:r w:rsidRPr="00EF2159">
        <w:rPr>
          <w:rFonts w:ascii="GHEA Grapalat" w:hAnsi="GHEA Grapalat" w:cs="Sylfaen"/>
          <w:szCs w:val="24"/>
          <w:lang w:val="hy-AM"/>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4B2068">
        <w:rPr>
          <w:rFonts w:ascii="GHEA Grapalat" w:hAnsi="GHEA Grapalat" w:cs="Sylfaen"/>
          <w:szCs w:val="24"/>
        </w:rPr>
        <w:t>1</w:t>
      </w:r>
      <w:r w:rsidRPr="005E1F72">
        <w:rPr>
          <w:rFonts w:ascii="GHEA Grapalat" w:hAnsi="GHEA Grapalat" w:cs="Sylfaen"/>
          <w:szCs w:val="24"/>
        </w:rPr>
        <w:t xml:space="preserve"> </w:t>
      </w:r>
      <w:r w:rsidRPr="00EF2159">
        <w:rPr>
          <w:rFonts w:ascii="GHEA Grapalat" w:hAnsi="GHEA Grapalat" w:cs="Sylfaen"/>
          <w:szCs w:val="24"/>
          <w:lang w:val="hy-AM"/>
        </w:rPr>
        <w:t>կետի</w:t>
      </w:r>
      <w:r w:rsidRPr="005E1F72">
        <w:rPr>
          <w:rFonts w:ascii="GHEA Grapalat" w:hAnsi="GHEA Grapalat" w:cs="Sylfaen"/>
          <w:szCs w:val="24"/>
        </w:rPr>
        <w:t xml:space="preserve"> </w:t>
      </w:r>
      <w:r w:rsidRPr="00EF2159">
        <w:rPr>
          <w:rFonts w:ascii="GHEA Grapalat" w:hAnsi="GHEA Grapalat" w:cs="Sylfaen"/>
          <w:szCs w:val="24"/>
          <w:lang w:val="hy-AM"/>
        </w:rPr>
        <w:t>կիրառման</w:t>
      </w:r>
      <w:r w:rsidRPr="005E1F72">
        <w:rPr>
          <w:rFonts w:ascii="GHEA Grapalat" w:hAnsi="GHEA Grapalat" w:cs="Sylfaen"/>
          <w:szCs w:val="24"/>
        </w:rPr>
        <w:t xml:space="preserve"> </w:t>
      </w:r>
      <w:r w:rsidRPr="00EF2159">
        <w:rPr>
          <w:rFonts w:ascii="GHEA Grapalat" w:hAnsi="GHEA Grapalat" w:cs="Sylfaen"/>
          <w:szCs w:val="24"/>
          <w:lang w:val="hy-AM"/>
        </w:rPr>
        <w:t>նպատակով</w:t>
      </w:r>
      <w:r w:rsidRPr="005E1F72">
        <w:rPr>
          <w:rFonts w:ascii="GHEA Grapalat" w:hAnsi="GHEA Grapalat" w:cs="Sylfaen"/>
          <w:szCs w:val="24"/>
        </w:rPr>
        <w:t xml:space="preserve"> </w:t>
      </w:r>
      <w:r>
        <w:rPr>
          <w:rFonts w:ascii="GHEA Grapalat" w:hAnsi="GHEA Grapalat" w:cs="Sylfaen"/>
          <w:szCs w:val="24"/>
        </w:rPr>
        <w:t xml:space="preserve">կարող է </w:t>
      </w:r>
      <w:r w:rsidRPr="00F6799D">
        <w:rPr>
          <w:rFonts w:ascii="GHEA Grapalat" w:hAnsi="GHEA Grapalat" w:cs="Sylfaen"/>
          <w:szCs w:val="24"/>
          <w:lang w:val="hy-AM"/>
        </w:rPr>
        <w:t xml:space="preserve">հրավիրվել </w:t>
      </w:r>
      <w:r w:rsidRPr="00EF2159">
        <w:rPr>
          <w:rFonts w:ascii="GHEA Grapalat" w:hAnsi="GHEA Grapalat" w:cs="Sylfaen"/>
          <w:szCs w:val="24"/>
          <w:lang w:val="hy-AM"/>
        </w:rPr>
        <w:t>հանձնաժողովի</w:t>
      </w:r>
      <w:r w:rsidRPr="005E1F72">
        <w:rPr>
          <w:rFonts w:ascii="GHEA Grapalat" w:hAnsi="GHEA Grapalat" w:cs="Sylfaen"/>
          <w:szCs w:val="24"/>
        </w:rPr>
        <w:t xml:space="preserve"> </w:t>
      </w:r>
      <w:r w:rsidRPr="00EF2159">
        <w:rPr>
          <w:rFonts w:ascii="GHEA Grapalat" w:hAnsi="GHEA Grapalat" w:cs="Sylfaen"/>
          <w:szCs w:val="24"/>
          <w:lang w:val="hy-AM"/>
        </w:rPr>
        <w:t>արտահերթ</w:t>
      </w:r>
      <w:r w:rsidRPr="005E1F72">
        <w:rPr>
          <w:rFonts w:ascii="GHEA Grapalat" w:hAnsi="GHEA Grapalat" w:cs="Sylfaen"/>
          <w:szCs w:val="24"/>
        </w:rPr>
        <w:t xml:space="preserve"> </w:t>
      </w:r>
      <w:r w:rsidRPr="00EF2159">
        <w:rPr>
          <w:rFonts w:ascii="GHEA Grapalat" w:hAnsi="GHEA Grapalat" w:cs="Sylfaen"/>
          <w:szCs w:val="24"/>
          <w:lang w:val="hy-AM"/>
        </w:rPr>
        <w:t>նիստ։</w:t>
      </w:r>
    </w:p>
    <w:p w14:paraId="26553861" w14:textId="77777777" w:rsidR="00A66703" w:rsidRPr="005E1F72" w:rsidRDefault="00A66703" w:rsidP="00A66703">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w:t>
      </w:r>
      <w:r w:rsidRPr="00F6799D">
        <w:rPr>
          <w:rFonts w:ascii="GHEA Grapalat" w:hAnsi="GHEA Grapalat" w:cs="Sylfaen"/>
          <w:sz w:val="20"/>
          <w:lang w:val="af-ZA"/>
        </w:rPr>
        <w:t>2</w:t>
      </w:r>
      <w:r>
        <w:rPr>
          <w:rFonts w:ascii="GHEA Grapalat" w:hAnsi="GHEA Grapalat" w:cs="Sylfaen"/>
          <w:sz w:val="20"/>
          <w:lang w:val="af-ZA"/>
        </w:rPr>
        <w:t xml:space="preserve">3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14:paraId="2E60BA08" w14:textId="77777777" w:rsidR="00A66703" w:rsidRPr="00F6799D" w:rsidRDefault="00A66703" w:rsidP="00A66703">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FCD81BF" w14:textId="77777777" w:rsidR="00A66703" w:rsidRPr="00F6799D" w:rsidRDefault="00A66703" w:rsidP="00A66703">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2) 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19F7691C" w14:textId="77777777" w:rsidR="00A66703" w:rsidRPr="005E1F72" w:rsidRDefault="00A66703" w:rsidP="00A66703">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Pr="00F6799D">
        <w:rPr>
          <w:rFonts w:ascii="GHEA Grapalat" w:hAnsi="GHEA Grapalat"/>
          <w:spacing w:val="-6"/>
          <w:sz w:val="20"/>
          <w:lang w:val="hy-AM"/>
        </w:rPr>
        <w:t>2</w:t>
      </w:r>
      <w:r w:rsidRPr="004B2068">
        <w:rPr>
          <w:rFonts w:ascii="GHEA Grapalat" w:hAnsi="GHEA Grapalat"/>
          <w:spacing w:val="-6"/>
          <w:sz w:val="20"/>
          <w:lang w:val="hy-AM"/>
        </w:rPr>
        <w:t xml:space="preserve">4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3882027"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Pr="00F6799D">
        <w:rPr>
          <w:rFonts w:ascii="GHEA Grapalat" w:hAnsi="GHEA Grapalat" w:cs="Sylfaen"/>
          <w:szCs w:val="24"/>
          <w:lang w:val="hy-AM"/>
        </w:rPr>
        <w:t>2</w:t>
      </w:r>
      <w:r w:rsidRPr="004B2068">
        <w:rPr>
          <w:rFonts w:ascii="GHEA Grapalat" w:hAnsi="GHEA Grapalat" w:cs="Sylfaen"/>
          <w:szCs w:val="24"/>
          <w:lang w:val="hy-AM"/>
        </w:rPr>
        <w:t>5</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14:paraId="58464EDC" w14:textId="43880E09" w:rsidR="00A66703" w:rsidRDefault="00A66703" w:rsidP="00A66703">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Pr>
          <w:rFonts w:ascii="GHEA Grapalat" w:hAnsi="GHEA Grapalat" w:cs="Sylfaen"/>
          <w:lang w:val="es-ES"/>
        </w:rPr>
        <w:t>դեպքում «10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C4C2DD5" w14:textId="77777777" w:rsidR="00A66703" w:rsidRDefault="00A66703" w:rsidP="00A66703">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31870B0A" w14:textId="77777777" w:rsidR="00A66703" w:rsidRPr="00BA41C0" w:rsidRDefault="00A66703" w:rsidP="00A66703">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798BAD5" w14:textId="77777777" w:rsidR="00A66703" w:rsidRPr="003B135C" w:rsidRDefault="00A66703" w:rsidP="00A66703">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lastRenderedPageBreak/>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9445ECA" w14:textId="77777777" w:rsidR="00A66703" w:rsidRDefault="00A66703" w:rsidP="00A66703">
      <w:pPr>
        <w:pStyle w:val="23"/>
        <w:spacing w:line="240" w:lineRule="auto"/>
        <w:ind w:firstLine="567"/>
        <w:rPr>
          <w:rFonts w:ascii="GHEA Grapalat" w:hAnsi="GHEA Grapalat" w:cs="Sylfaen"/>
          <w:lang w:val="hy-AM"/>
        </w:rPr>
      </w:pPr>
    </w:p>
    <w:p w14:paraId="7FE37A15" w14:textId="77777777" w:rsidR="00037DDE" w:rsidRPr="00A66703" w:rsidRDefault="00037DDE" w:rsidP="00EF3662">
      <w:pPr>
        <w:ind w:firstLine="567"/>
        <w:jc w:val="center"/>
        <w:rPr>
          <w:rFonts w:ascii="GHEA Grapalat" w:hAnsi="GHEA Grapalat"/>
          <w:b/>
          <w:sz w:val="20"/>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1E281475"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F56F39">
        <w:rPr>
          <w:rFonts w:ascii="GHEA Grapalat" w:hAnsi="GHEA Grapalat" w:cs="Sylfaen"/>
          <w:sz w:val="20"/>
          <w:lang w:val="hy-AM"/>
        </w:rPr>
        <w:t>Պայմանագիր</w:t>
      </w:r>
      <w:r w:rsidRPr="005E1F72">
        <w:rPr>
          <w:rFonts w:ascii="GHEA Grapalat" w:hAnsi="GHEA Grapalat" w:cs="Sylfaen"/>
          <w:sz w:val="20"/>
          <w:lang w:val="af-ZA"/>
        </w:rPr>
        <w:t xml:space="preserve"> </w:t>
      </w:r>
      <w:r w:rsidRPr="00F56F39">
        <w:rPr>
          <w:rFonts w:ascii="GHEA Grapalat" w:hAnsi="GHEA Grapalat" w:cs="Sylfaen"/>
          <w:sz w:val="20"/>
          <w:lang w:val="hy-AM"/>
        </w:rPr>
        <w:t>կնքվում</w:t>
      </w:r>
      <w:r w:rsidRPr="005E1F72">
        <w:rPr>
          <w:rFonts w:ascii="GHEA Grapalat" w:hAnsi="GHEA Grapalat" w:cs="Sylfaen"/>
          <w:sz w:val="20"/>
          <w:lang w:val="af-ZA"/>
        </w:rPr>
        <w:t xml:space="preserve"> </w:t>
      </w:r>
      <w:r w:rsidRPr="00F56F39">
        <w:rPr>
          <w:rFonts w:ascii="GHEA Grapalat" w:hAnsi="GHEA Grapalat" w:cs="Sylfaen"/>
          <w:sz w:val="20"/>
          <w:lang w:val="hy-AM"/>
        </w:rPr>
        <w:t>է</w:t>
      </w:r>
      <w:r w:rsidRPr="005E1F72">
        <w:rPr>
          <w:rFonts w:ascii="GHEA Grapalat" w:hAnsi="GHEA Grapalat" w:cs="Sylfaen"/>
          <w:sz w:val="20"/>
          <w:lang w:val="af-ZA"/>
        </w:rPr>
        <w:t xml:space="preserve"> </w:t>
      </w:r>
      <w:r w:rsidRPr="00F56F39">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F56F39">
        <w:rPr>
          <w:rFonts w:ascii="GHEA Grapalat" w:hAnsi="GHEA Grapalat" w:cs="Sylfaen"/>
          <w:sz w:val="20"/>
          <w:lang w:val="hy-AM"/>
        </w:rPr>
        <w:t>որոշման</w:t>
      </w:r>
      <w:r w:rsidRPr="005E1F72">
        <w:rPr>
          <w:rFonts w:ascii="GHEA Grapalat" w:hAnsi="GHEA Grapalat" w:cs="Sylfaen"/>
          <w:sz w:val="20"/>
          <w:lang w:val="af-ZA"/>
        </w:rPr>
        <w:t xml:space="preserve"> </w:t>
      </w:r>
      <w:r w:rsidRPr="00F56F39">
        <w:rPr>
          <w:rFonts w:ascii="GHEA Grapalat" w:hAnsi="GHEA Grapalat" w:cs="Sylfaen"/>
          <w:sz w:val="20"/>
          <w:lang w:val="hy-AM"/>
        </w:rPr>
        <w:t>հիման</w:t>
      </w:r>
      <w:r w:rsidRPr="005E1F72">
        <w:rPr>
          <w:rFonts w:ascii="GHEA Grapalat" w:hAnsi="GHEA Grapalat" w:cs="Sylfaen"/>
          <w:sz w:val="20"/>
          <w:lang w:val="af-ZA"/>
        </w:rPr>
        <w:t xml:space="preserve"> </w:t>
      </w:r>
      <w:r w:rsidRPr="00F56F39">
        <w:rPr>
          <w:rFonts w:ascii="GHEA Grapalat" w:hAnsi="GHEA Grapalat" w:cs="Sylfaen"/>
          <w:sz w:val="20"/>
          <w:lang w:val="hy-AM"/>
        </w:rPr>
        <w:t>վրա</w:t>
      </w:r>
      <w:r w:rsidRPr="005E1F72">
        <w:rPr>
          <w:rFonts w:ascii="GHEA Grapalat" w:hAnsi="GHEA Grapalat" w:cs="Sylfaen"/>
          <w:sz w:val="20"/>
          <w:lang w:val="af-ZA"/>
        </w:rPr>
        <w:t xml:space="preserve">` </w:t>
      </w:r>
      <w:r w:rsidRPr="00F56F39">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F56F39">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02A58D9F"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2436BA52"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F6799D">
        <w:rPr>
          <w:rFonts w:ascii="GHEA Grapalat" w:hAnsi="GHEA Grapalat" w:cs="Sylfaen"/>
          <w:sz w:val="20"/>
          <w:lang w:val="ru-RU"/>
        </w:rPr>
        <w:t>Ընդ</w:t>
      </w:r>
      <w:r w:rsidRPr="00F6799D">
        <w:rPr>
          <w:rFonts w:ascii="GHEA Grapalat" w:hAnsi="GHEA Grapalat" w:cs="Sylfaen"/>
          <w:sz w:val="20"/>
          <w:lang w:val="af-ZA"/>
        </w:rPr>
        <w:t xml:space="preserve"> </w:t>
      </w:r>
      <w:r w:rsidRPr="00F6799D">
        <w:rPr>
          <w:rFonts w:ascii="GHEA Grapalat" w:hAnsi="GHEA Grapalat" w:cs="Sylfaen"/>
          <w:sz w:val="20"/>
          <w:lang w:val="ru-RU"/>
        </w:rPr>
        <w:t>որում</w:t>
      </w:r>
      <w:r w:rsidRPr="00F6799D">
        <w:rPr>
          <w:rFonts w:ascii="GHEA Grapalat" w:hAnsi="GHEA Grapalat" w:cs="Sylfaen"/>
          <w:sz w:val="20"/>
          <w:lang w:val="af-ZA"/>
        </w:rPr>
        <w:t xml:space="preserve"> շինարարական աշխատանքների գնման դեպքում  </w:t>
      </w:r>
      <w:r w:rsidRPr="00F6799D">
        <w:rPr>
          <w:rFonts w:ascii="GHEA Grapalat" w:hAnsi="GHEA Grapalat" w:cs="Sylfaen"/>
          <w:sz w:val="20"/>
          <w:lang w:val="ru-RU"/>
        </w:rPr>
        <w:t>պայմանագրում</w:t>
      </w:r>
      <w:r w:rsidRPr="00F6799D">
        <w:rPr>
          <w:rFonts w:ascii="GHEA Grapalat" w:hAnsi="GHEA Grapalat" w:cs="Sylfaen"/>
          <w:sz w:val="20"/>
          <w:lang w:val="af-ZA"/>
        </w:rPr>
        <w:t xml:space="preserve"> </w:t>
      </w:r>
      <w:r w:rsidRPr="00F6799D">
        <w:rPr>
          <w:rFonts w:ascii="GHEA Grapalat" w:hAnsi="GHEA Grapalat" w:cs="Sylfaen"/>
          <w:sz w:val="20"/>
          <w:lang w:val="ru-RU"/>
        </w:rPr>
        <w:t>ներառվում</w:t>
      </w:r>
      <w:r w:rsidRPr="00F6799D">
        <w:rPr>
          <w:rFonts w:ascii="GHEA Grapalat" w:hAnsi="GHEA Grapalat" w:cs="Sylfaen"/>
          <w:sz w:val="20"/>
          <w:lang w:val="af-ZA"/>
        </w:rPr>
        <w:t xml:space="preserve"> </w:t>
      </w:r>
      <w:r w:rsidRPr="00F6799D">
        <w:rPr>
          <w:rFonts w:ascii="GHEA Grapalat" w:hAnsi="GHEA Grapalat" w:cs="Sylfaen"/>
          <w:sz w:val="20"/>
        </w:rPr>
        <w:t>են</w:t>
      </w:r>
      <w:r w:rsidRPr="00F6799D">
        <w:rPr>
          <w:rFonts w:ascii="GHEA Grapalat" w:hAnsi="GHEA Grapalat" w:cs="Sylfaen"/>
          <w:sz w:val="20"/>
          <w:lang w:val="af-ZA"/>
        </w:rPr>
        <w:t xml:space="preserve"> </w:t>
      </w:r>
      <w:r w:rsidRPr="00F6799D">
        <w:rPr>
          <w:rFonts w:ascii="GHEA Grapalat" w:hAnsi="GHEA Grapalat" w:cs="Sylfaen"/>
          <w:sz w:val="20"/>
          <w:lang w:val="ru-RU"/>
        </w:rPr>
        <w:t>ընտրված</w:t>
      </w:r>
      <w:r w:rsidRPr="00F6799D">
        <w:rPr>
          <w:rFonts w:ascii="GHEA Grapalat" w:hAnsi="GHEA Grapalat" w:cs="Sylfaen"/>
          <w:sz w:val="20"/>
          <w:lang w:val="af-ZA"/>
        </w:rPr>
        <w:t xml:space="preserve"> </w:t>
      </w:r>
      <w:r w:rsidRPr="00F6799D">
        <w:rPr>
          <w:rFonts w:ascii="GHEA Grapalat" w:hAnsi="GHEA Grapalat" w:cs="Sylfaen"/>
          <w:sz w:val="20"/>
          <w:lang w:val="ru-RU"/>
        </w:rPr>
        <w:t>մասնակցի</w:t>
      </w:r>
      <w:r w:rsidRPr="00F6799D">
        <w:rPr>
          <w:rFonts w:ascii="GHEA Grapalat" w:hAnsi="GHEA Grapalat" w:cs="Sylfaen"/>
          <w:sz w:val="20"/>
          <w:lang w:val="af-ZA"/>
        </w:rPr>
        <w:t xml:space="preserve"> </w:t>
      </w:r>
      <w:r w:rsidRPr="00F6799D">
        <w:rPr>
          <w:rFonts w:ascii="GHEA Grapalat" w:hAnsi="GHEA Grapalat" w:cs="Sylfaen"/>
          <w:sz w:val="20"/>
          <w:lang w:val="ru-RU"/>
        </w:rPr>
        <w:t>կողմից</w:t>
      </w:r>
      <w:r w:rsidRPr="00F6799D">
        <w:rPr>
          <w:rFonts w:ascii="GHEA Grapalat" w:hAnsi="GHEA Grapalat" w:cs="Sylfaen"/>
          <w:sz w:val="20"/>
          <w:lang w:val="af-ZA"/>
        </w:rPr>
        <w:t xml:space="preserve"> </w:t>
      </w:r>
      <w:r w:rsidRPr="00F6799D">
        <w:rPr>
          <w:rFonts w:ascii="GHEA Grapalat" w:hAnsi="GHEA Grapalat" w:cs="Sylfaen"/>
          <w:sz w:val="20"/>
          <w:lang w:val="ru-RU"/>
        </w:rPr>
        <w:t>հայտով</w:t>
      </w:r>
      <w:r w:rsidRPr="00F6799D">
        <w:rPr>
          <w:rFonts w:ascii="GHEA Grapalat" w:hAnsi="GHEA Grapalat" w:cs="Sylfaen"/>
          <w:sz w:val="20"/>
          <w:lang w:val="af-ZA"/>
        </w:rPr>
        <w:t xml:space="preserve"> </w:t>
      </w:r>
      <w:r w:rsidRPr="00F6799D">
        <w:rPr>
          <w:rFonts w:ascii="GHEA Grapalat" w:hAnsi="GHEA Grapalat" w:cs="Sylfaen"/>
          <w:sz w:val="20"/>
          <w:lang w:val="ru-RU"/>
        </w:rPr>
        <w:t>ներկայացված</w:t>
      </w:r>
      <w:r w:rsidRPr="00F6799D">
        <w:rPr>
          <w:rFonts w:ascii="GHEA Grapalat" w:hAnsi="GHEA Grapalat" w:cs="Sylfaen"/>
          <w:sz w:val="20"/>
          <w:lang w:val="af-ZA"/>
        </w:rPr>
        <w:t xml:space="preserve"> սարքերը և սարքավորումները:</w:t>
      </w:r>
      <w:r w:rsidRPr="005E1F72">
        <w:rPr>
          <w:rFonts w:ascii="GHEA Grapalat" w:hAnsi="GHEA Grapalat" w:cs="Sylfaen"/>
          <w:sz w:val="20"/>
          <w:lang w:val="af-ZA"/>
        </w:rPr>
        <w:t xml:space="preserve"> </w:t>
      </w:r>
    </w:p>
    <w:p w14:paraId="6296A00D"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4786EF69"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r w:rsidRPr="007E2C83">
        <w:rPr>
          <w:rFonts w:ascii="GHEA Grapalat" w:hAnsi="GHEA Grapalat" w:cs="Sylfaen"/>
          <w:sz w:val="20"/>
        </w:rPr>
        <w:t>ապահովում</w:t>
      </w:r>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1E9B5D13"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14:paraId="494E51C8"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5CA4421E" w14:textId="77777777" w:rsidR="007477CE" w:rsidRPr="005E1F72" w:rsidRDefault="007477CE" w:rsidP="007477CE">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24895849" w14:textId="77777777" w:rsidR="007477CE" w:rsidRDefault="007477CE" w:rsidP="007477CE">
      <w:pPr>
        <w:pStyle w:val="a3"/>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440CA4C3" w14:textId="77777777" w:rsidR="007477CE" w:rsidRDefault="007477CE" w:rsidP="007477CE">
      <w:pPr>
        <w:pStyle w:val="a3"/>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12DD713" w14:textId="77777777" w:rsidR="00220AB7" w:rsidRPr="00F566BF" w:rsidRDefault="00220AB7" w:rsidP="00220AB7">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46A0BB3C" w14:textId="77777777" w:rsidR="00220AB7" w:rsidRPr="00F566BF" w:rsidRDefault="00220AB7" w:rsidP="00220AB7">
      <w:pPr>
        <w:jc w:val="center"/>
        <w:rPr>
          <w:rFonts w:ascii="GHEA Grapalat" w:hAnsi="GHEA Grapalat"/>
          <w:b/>
          <w:iCs/>
          <w:sz w:val="20"/>
          <w:lang w:val="af-ZA"/>
        </w:rPr>
      </w:pPr>
    </w:p>
    <w:p w14:paraId="1F3BC3A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iCs/>
          <w:sz w:val="20"/>
          <w:lang w:val="af-ZA"/>
        </w:rPr>
        <w:t>10.</w:t>
      </w:r>
      <w:r w:rsidRPr="00F566BF">
        <w:rPr>
          <w:rFonts w:ascii="GHEA Grapalat" w:hAnsi="GHEA Grapalat" w:cs="Sylfaen"/>
          <w:sz w:val="20"/>
          <w:lang w:val="af-ZA"/>
        </w:rPr>
        <w:t xml:space="preserve">1 </w:t>
      </w:r>
      <w:r w:rsidRPr="00F566BF">
        <w:rPr>
          <w:rFonts w:ascii="GHEA Grapalat" w:hAnsi="GHEA Grapalat" w:cs="Sylfaen"/>
          <w:sz w:val="20"/>
          <w:lang w:val="hy-AM"/>
        </w:rPr>
        <w:t>Որակավորման</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պ</w:t>
      </w:r>
      <w:r w:rsidRPr="00F566BF">
        <w:rPr>
          <w:rFonts w:ascii="GHEA Grapalat" w:hAnsi="GHEA Grapalat" w:cs="Sylfaen"/>
          <w:sz w:val="20"/>
          <w:lang w:val="ru-RU"/>
        </w:rPr>
        <w:t>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ները</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ներկայացնելու</w:t>
      </w:r>
      <w:r w:rsidRPr="00F566BF">
        <w:rPr>
          <w:rFonts w:ascii="GHEA Grapalat" w:hAnsi="GHEA Grapalat" w:cs="Sylfaen"/>
          <w:sz w:val="20"/>
          <w:lang w:val="af-ZA"/>
        </w:rPr>
        <w:t xml:space="preserve"> </w:t>
      </w:r>
      <w:r w:rsidRPr="00F566BF">
        <w:rPr>
          <w:rFonts w:ascii="GHEA Grapalat" w:hAnsi="GHEA Grapalat" w:cs="Sylfaen"/>
          <w:sz w:val="20"/>
          <w:lang w:val="ru-RU"/>
        </w:rPr>
        <w:t>պահանջի</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lang w:val="ru-RU"/>
        </w:rPr>
        <w:t>այն</w:t>
      </w:r>
      <w:r w:rsidRPr="00F566BF">
        <w:rPr>
          <w:rFonts w:ascii="GHEA Grapalat" w:hAnsi="GHEA Grapalat" w:cs="Sylfaen"/>
          <w:sz w:val="20"/>
          <w:lang w:val="af-ZA"/>
        </w:rPr>
        <w:t xml:space="preserve"> </w:t>
      </w:r>
      <w:r w:rsidRPr="00F566BF">
        <w:rPr>
          <w:rFonts w:ascii="GHEA Grapalat" w:hAnsi="GHEA Grapalat" w:cs="Sylfaen"/>
          <w:sz w:val="20"/>
          <w:lang w:val="ru-RU"/>
        </w:rPr>
        <w:t>ստանալու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օրվանից</w:t>
      </w:r>
      <w:r w:rsidRPr="00F566BF">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պարտավոր</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w:t>
      </w:r>
      <w:r w:rsidRPr="002D4DC4">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w:t>
      </w:r>
      <w:r w:rsidRPr="00F566BF">
        <w:rPr>
          <w:rFonts w:ascii="GHEA Grapalat" w:hAnsi="GHEA Grapalat" w:cs="Sylfaen"/>
          <w:sz w:val="20"/>
          <w:lang w:val="ru-RU"/>
        </w:rPr>
        <w:t>։</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հետ</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 xml:space="preserve"> </w:t>
      </w:r>
      <w:r w:rsidRPr="00F566BF">
        <w:rPr>
          <w:rFonts w:ascii="GHEA Grapalat" w:hAnsi="GHEA Grapalat" w:cs="Sylfaen"/>
          <w:sz w:val="20"/>
          <w:lang w:val="ru-RU"/>
        </w:rPr>
        <w:t>վերջինս</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 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w:t>
      </w:r>
      <w:r w:rsidRPr="00F566BF">
        <w:rPr>
          <w:rFonts w:ascii="GHEA Grapalat" w:hAnsi="GHEA Grapalat" w:cs="Sylfaen"/>
          <w:sz w:val="20"/>
        </w:rPr>
        <w:t>ը</w:t>
      </w:r>
      <w:r w:rsidRPr="00F566BF">
        <w:rPr>
          <w:rFonts w:ascii="GHEA Grapalat" w:hAnsi="GHEA Grapalat" w:cs="Sylfaen"/>
          <w:sz w:val="20"/>
          <w:lang w:val="ru-RU"/>
        </w:rPr>
        <w:t>։</w:t>
      </w:r>
    </w:p>
    <w:p w14:paraId="0AEF3BAE" w14:textId="38982A7E" w:rsidR="00593045" w:rsidRDefault="00593045" w:rsidP="00593045">
      <w:pPr>
        <w:ind w:firstLine="567"/>
        <w:jc w:val="both"/>
        <w:rPr>
          <w:rFonts w:ascii="GHEA Grapalat" w:hAnsi="GHEA Grapalat" w:cs="Arial"/>
          <w:sz w:val="20"/>
          <w:lang w:val="hy-AM"/>
        </w:rPr>
      </w:pPr>
      <w:r>
        <w:rPr>
          <w:rFonts w:ascii="GHEA Grapalat" w:hAnsi="GHEA Grapalat" w:cs="Sylfaen"/>
          <w:sz w:val="20"/>
          <w:lang w:val="hy-AM"/>
        </w:rPr>
        <w:t>10.2</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ապահովման</w:t>
      </w:r>
      <w:r w:rsidRPr="005E79C4">
        <w:rPr>
          <w:rFonts w:ascii="GHEA Grapalat" w:hAnsi="GHEA Grapalat" w:cs="Sylfaen"/>
          <w:sz w:val="20"/>
          <w:lang w:val="af-ZA"/>
        </w:rPr>
        <w:t xml:space="preserve"> </w:t>
      </w:r>
      <w:r>
        <w:rPr>
          <w:rFonts w:ascii="GHEA Grapalat" w:hAnsi="GHEA Grapalat" w:cs="Sylfaen"/>
          <w:sz w:val="20"/>
        </w:rPr>
        <w:t>չափը</w:t>
      </w:r>
      <w:r w:rsidRPr="005E79C4">
        <w:rPr>
          <w:rFonts w:ascii="GHEA Grapalat" w:hAnsi="GHEA Grapalat" w:cs="Sylfaen"/>
          <w:sz w:val="20"/>
          <w:lang w:val="af-ZA"/>
        </w:rPr>
        <w:t xml:space="preserve"> </w:t>
      </w:r>
      <w:r>
        <w:rPr>
          <w:rFonts w:ascii="GHEA Grapalat" w:hAnsi="GHEA Grapalat" w:cs="Sylfaen"/>
          <w:sz w:val="20"/>
        </w:rPr>
        <w:t>հավասար</w:t>
      </w:r>
      <w:r w:rsidRPr="005E79C4">
        <w:rPr>
          <w:rFonts w:ascii="GHEA Grapalat" w:hAnsi="GHEA Grapalat" w:cs="Sylfaen"/>
          <w:sz w:val="20"/>
          <w:lang w:val="af-ZA"/>
        </w:rPr>
        <w:t xml:space="preserve"> </w:t>
      </w:r>
      <w:r>
        <w:rPr>
          <w:rFonts w:ascii="GHEA Grapalat" w:hAnsi="GHEA Grapalat" w:cs="Sylfaen"/>
          <w:sz w:val="20"/>
        </w:rPr>
        <w:t>է</w:t>
      </w:r>
      <w:r w:rsidRPr="00491A74">
        <w:rPr>
          <w:rFonts w:ascii="GHEA Grapalat" w:hAnsi="GHEA Grapalat" w:cs="Sylfaen"/>
          <w:sz w:val="20"/>
          <w:lang w:val="hy-AM"/>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w:t>
      </w:r>
      <w:r w:rsidRPr="005E79C4">
        <w:rPr>
          <w:rFonts w:ascii="GHEA Grapalat" w:hAnsi="GHEA Grapalat" w:cs="Sylfaen"/>
          <w:sz w:val="20"/>
          <w:lang w:val="af-ZA"/>
        </w:rPr>
        <w:t xml:space="preserve"> </w:t>
      </w:r>
      <w:r>
        <w:rPr>
          <w:rFonts w:ascii="GHEA Grapalat" w:hAnsi="GHEA Grapalat" w:cs="Sylfaen"/>
          <w:sz w:val="20"/>
          <w:lang w:val="hy-AM"/>
        </w:rPr>
        <w:t>15 տոկոսին</w:t>
      </w:r>
      <w:r w:rsidRPr="005E79C4">
        <w:rPr>
          <w:rFonts w:ascii="GHEA Grapalat" w:hAnsi="GHEA Grapalat" w:cs="Sylfaen"/>
          <w:sz w:val="20"/>
          <w:lang w:val="af-ZA"/>
        </w:rPr>
        <w:t>:</w:t>
      </w:r>
      <w:r w:rsidRPr="00491A74">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ներկայացվում</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sidRPr="00D533CD">
        <w:rPr>
          <w:rFonts w:ascii="GHEA Grapalat" w:hAnsi="GHEA Grapalat" w:cs="Sylfaen"/>
          <w:sz w:val="20"/>
        </w:rPr>
        <w:t>տուժանքի</w:t>
      </w:r>
      <w:r w:rsidRPr="00F5285F">
        <w:rPr>
          <w:rFonts w:ascii="GHEA Grapalat" w:hAnsi="GHEA Grapalat" w:cs="Sylfaen"/>
          <w:sz w:val="20"/>
          <w:lang w:val="af-ZA"/>
        </w:rPr>
        <w:t xml:space="preserve"> </w:t>
      </w:r>
      <w:r w:rsidRPr="00EE5DD1">
        <w:rPr>
          <w:rFonts w:ascii="GHEA Grapalat" w:hAnsi="GHEA Grapalat" w:cs="Sylfaen"/>
          <w:sz w:val="20"/>
          <w:lang w:val="af-ZA"/>
        </w:rPr>
        <w:t>(</w:t>
      </w:r>
      <w:r w:rsidRPr="00F5285F">
        <w:rPr>
          <w:rFonts w:ascii="GHEA Grapalat" w:hAnsi="GHEA Grapalat" w:cs="Sylfaen"/>
          <w:sz w:val="20"/>
        </w:rPr>
        <w:t>հավելված</w:t>
      </w:r>
      <w:r w:rsidRPr="00F5285F">
        <w:rPr>
          <w:rFonts w:ascii="GHEA Grapalat" w:hAnsi="GHEA Grapalat" w:cs="Sylfaen"/>
          <w:sz w:val="20"/>
          <w:lang w:val="af-ZA"/>
        </w:rPr>
        <w:t xml:space="preserve"> 4</w:t>
      </w:r>
      <w:r w:rsidRPr="00F5285F">
        <w:rPr>
          <w:rFonts w:ascii="Cambria Math" w:hAnsi="Cambria Math" w:cs="Cambria Math"/>
          <w:sz w:val="20"/>
          <w:lang w:val="af-ZA"/>
        </w:rPr>
        <w:t>․</w:t>
      </w:r>
      <w:r w:rsidRPr="00F5285F">
        <w:rPr>
          <w:rFonts w:ascii="GHEA Grapalat" w:hAnsi="GHEA Grapalat" w:cs="Sylfaen"/>
          <w:sz w:val="20"/>
          <w:lang w:val="af-ZA"/>
        </w:rPr>
        <w:t>2</w:t>
      </w:r>
      <w:r w:rsidRPr="00EE5DD1">
        <w:rPr>
          <w:rFonts w:ascii="GHEA Grapalat" w:hAnsi="GHEA Grapalat" w:cs="Sylfaen"/>
          <w:sz w:val="20"/>
          <w:lang w:val="af-ZA"/>
        </w:rPr>
        <w:t>)</w:t>
      </w:r>
      <w:r w:rsidRPr="00F5285F">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af-ZA"/>
        </w:rPr>
        <w:t xml:space="preserve"> </w:t>
      </w:r>
      <w:r w:rsidRPr="00D533CD">
        <w:rPr>
          <w:rFonts w:ascii="GHEA Grapalat" w:hAnsi="GHEA Grapalat" w:cs="Sylfaen"/>
          <w:sz w:val="20"/>
        </w:rPr>
        <w:t>ձևով</w:t>
      </w:r>
      <w:r w:rsidRPr="00F5285F">
        <w:rPr>
          <w:rFonts w:ascii="GHEA Grapalat" w:hAnsi="GHEA Grapalat" w:cs="Sylfaen"/>
          <w:sz w:val="20"/>
        </w:rPr>
        <w:t>։</w:t>
      </w:r>
      <w:r w:rsidRPr="00F5285F">
        <w:rPr>
          <w:rFonts w:ascii="GHEA Grapalat" w:hAnsi="GHEA Grapalat" w:cs="Sylfaen"/>
          <w:sz w:val="20"/>
          <w:lang w:val="af-ZA"/>
        </w:rPr>
        <w:t xml:space="preserve"> </w:t>
      </w:r>
      <w:r w:rsidRPr="00F5285F">
        <w:rPr>
          <w:rFonts w:ascii="GHEA Grapalat" w:hAnsi="GHEA Grapalat" w:cs="Sylfaen"/>
          <w:sz w:val="20"/>
        </w:rPr>
        <w:t>Ընդ</w:t>
      </w:r>
      <w:r w:rsidRPr="00EE5DD1">
        <w:rPr>
          <w:rFonts w:ascii="GHEA Grapalat" w:hAnsi="GHEA Grapalat" w:cs="Sylfaen"/>
          <w:sz w:val="20"/>
          <w:lang w:val="af-ZA"/>
        </w:rPr>
        <w:t xml:space="preserve"> </w:t>
      </w:r>
      <w:r w:rsidRPr="00F5285F">
        <w:rPr>
          <w:rFonts w:ascii="GHEA Grapalat" w:hAnsi="GHEA Grapalat" w:cs="Sylfaen"/>
          <w:sz w:val="20"/>
        </w:rPr>
        <w:t>որում</w:t>
      </w:r>
      <w:r w:rsidRPr="00EE5DD1">
        <w:rPr>
          <w:rFonts w:ascii="GHEA Grapalat" w:hAnsi="GHEA Grapalat" w:cs="Sylfaen"/>
          <w:sz w:val="20"/>
          <w:lang w:val="af-ZA"/>
        </w:rPr>
        <w:t xml:space="preserve"> </w:t>
      </w:r>
      <w:r w:rsidRPr="00F5285F">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պետք</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Pr>
          <w:rFonts w:ascii="GHEA Grapalat" w:hAnsi="GHEA Grapalat" w:cs="Sylfaen"/>
          <w:sz w:val="20"/>
        </w:rPr>
        <w:t>վավեր</w:t>
      </w:r>
      <w:r w:rsidRPr="00EE5DD1">
        <w:rPr>
          <w:rFonts w:ascii="GHEA Grapalat" w:hAnsi="GHEA Grapalat" w:cs="Sylfaen"/>
          <w:sz w:val="20"/>
          <w:lang w:val="af-ZA"/>
        </w:rPr>
        <w:t xml:space="preserve"> </w:t>
      </w:r>
      <w:r>
        <w:rPr>
          <w:rFonts w:ascii="GHEA Grapalat" w:hAnsi="GHEA Grapalat" w:cs="Sylfaen"/>
          <w:sz w:val="20"/>
        </w:rPr>
        <w:t>լինի</w:t>
      </w:r>
      <w:r w:rsidRPr="00EE5DD1">
        <w:rPr>
          <w:rFonts w:ascii="GHEA Grapalat" w:hAnsi="GHEA Grapalat" w:cs="Sylfaen"/>
          <w:sz w:val="20"/>
          <w:lang w:val="af-ZA"/>
        </w:rPr>
        <w:t xml:space="preserve"> </w:t>
      </w:r>
      <w:r>
        <w:rPr>
          <w:rFonts w:ascii="GHEA Grapalat" w:hAnsi="GHEA Grapalat" w:cs="Sylfaen"/>
          <w:sz w:val="20"/>
        </w:rPr>
        <w:t>առնվազն</w:t>
      </w:r>
      <w:r w:rsidRPr="00EE5DD1">
        <w:rPr>
          <w:rFonts w:ascii="GHEA Grapalat" w:hAnsi="GHEA Grapalat" w:cs="Sylfaen"/>
          <w:sz w:val="20"/>
          <w:lang w:val="af-ZA"/>
        </w:rPr>
        <w:t xml:space="preserve"> </w:t>
      </w:r>
      <w:r>
        <w:rPr>
          <w:rFonts w:ascii="GHEA Grapalat" w:hAnsi="GHEA Grapalat" w:cs="Sylfaen"/>
          <w:sz w:val="20"/>
        </w:rPr>
        <w:t>մինչև</w:t>
      </w:r>
      <w:r w:rsidRPr="00EE5DD1">
        <w:rPr>
          <w:rFonts w:ascii="GHEA Grapalat" w:hAnsi="GHEA Grapalat" w:cs="Sylfaen"/>
          <w:sz w:val="20"/>
          <w:lang w:val="af-ZA"/>
        </w:rPr>
        <w:t xml:space="preserve"> </w:t>
      </w:r>
      <w:r>
        <w:rPr>
          <w:rFonts w:ascii="GHEA Grapalat" w:hAnsi="GHEA Grapalat" w:cs="Sylfaen"/>
          <w:sz w:val="20"/>
        </w:rPr>
        <w:t>պայմանագրի</w:t>
      </w:r>
      <w:r w:rsidRPr="00EE5DD1">
        <w:rPr>
          <w:rFonts w:ascii="GHEA Grapalat" w:hAnsi="GHEA Grapalat" w:cs="Sylfaen"/>
          <w:sz w:val="20"/>
          <w:lang w:val="af-ZA"/>
        </w:rPr>
        <w:t xml:space="preserve"> </w:t>
      </w:r>
      <w:r>
        <w:rPr>
          <w:rFonts w:ascii="GHEA Grapalat" w:hAnsi="GHEA Grapalat" w:cs="Sylfaen"/>
          <w:sz w:val="20"/>
        </w:rPr>
        <w:t>կատարման</w:t>
      </w:r>
      <w:r w:rsidRPr="00EE5DD1">
        <w:rPr>
          <w:rFonts w:ascii="GHEA Grapalat" w:hAnsi="GHEA Grapalat" w:cs="Sylfaen"/>
          <w:sz w:val="20"/>
          <w:lang w:val="af-ZA"/>
        </w:rPr>
        <w:t xml:space="preserve"> </w:t>
      </w:r>
      <w:r>
        <w:rPr>
          <w:rFonts w:ascii="GHEA Grapalat" w:hAnsi="GHEA Grapalat" w:cs="Sylfaen"/>
          <w:sz w:val="20"/>
        </w:rPr>
        <w:t>արդյունքը</w:t>
      </w:r>
      <w:r w:rsidRPr="00EE5DD1">
        <w:rPr>
          <w:rFonts w:ascii="GHEA Grapalat" w:hAnsi="GHEA Grapalat" w:cs="Sylfaen"/>
          <w:sz w:val="20"/>
          <w:lang w:val="af-ZA"/>
        </w:rPr>
        <w:t xml:space="preserve"> </w:t>
      </w:r>
      <w:r>
        <w:rPr>
          <w:rFonts w:ascii="GHEA Grapalat" w:hAnsi="GHEA Grapalat" w:cs="Sylfaen"/>
          <w:sz w:val="20"/>
        </w:rPr>
        <w:t>պատվիրատուից</w:t>
      </w:r>
      <w:r w:rsidRPr="001C336A">
        <w:rPr>
          <w:rFonts w:ascii="GHEA Grapalat" w:hAnsi="GHEA Grapalat" w:cs="Sylfaen"/>
          <w:sz w:val="20"/>
          <w:lang w:val="af-ZA"/>
        </w:rPr>
        <w:t xml:space="preserve"> </w:t>
      </w:r>
      <w:r>
        <w:rPr>
          <w:rFonts w:ascii="GHEA Grapalat" w:hAnsi="GHEA Grapalat" w:cs="Sylfaen"/>
          <w:sz w:val="20"/>
        </w:rPr>
        <w:t>կողմից</w:t>
      </w:r>
      <w:r w:rsidRPr="001C336A">
        <w:rPr>
          <w:rFonts w:ascii="GHEA Grapalat" w:hAnsi="GHEA Grapalat" w:cs="Sylfaen"/>
          <w:sz w:val="20"/>
          <w:lang w:val="af-ZA"/>
        </w:rPr>
        <w:t xml:space="preserve"> </w:t>
      </w:r>
      <w:r>
        <w:rPr>
          <w:rFonts w:ascii="GHEA Grapalat" w:hAnsi="GHEA Grapalat" w:cs="Sylfaen"/>
          <w:sz w:val="20"/>
        </w:rPr>
        <w:t>ամբողջական</w:t>
      </w:r>
      <w:r w:rsidRPr="001C336A">
        <w:rPr>
          <w:rFonts w:ascii="GHEA Grapalat" w:hAnsi="GHEA Grapalat" w:cs="Sylfaen"/>
          <w:sz w:val="20"/>
          <w:lang w:val="af-ZA"/>
        </w:rPr>
        <w:t xml:space="preserve"> </w:t>
      </w:r>
      <w:r>
        <w:rPr>
          <w:rFonts w:ascii="GHEA Grapalat" w:hAnsi="GHEA Grapalat" w:cs="Sylfaen"/>
          <w:sz w:val="20"/>
        </w:rPr>
        <w:t>ընդունվելու</w:t>
      </w:r>
      <w:r w:rsidRPr="001C336A">
        <w:rPr>
          <w:rFonts w:ascii="GHEA Grapalat" w:hAnsi="GHEA Grapalat" w:cs="Sylfaen"/>
          <w:sz w:val="20"/>
          <w:lang w:val="af-ZA"/>
        </w:rPr>
        <w:t xml:space="preserve"> </w:t>
      </w:r>
      <w:r>
        <w:rPr>
          <w:rFonts w:ascii="GHEA Grapalat" w:hAnsi="GHEA Grapalat" w:cs="Sylfaen"/>
          <w:sz w:val="20"/>
        </w:rPr>
        <w:t>օրվան</w:t>
      </w:r>
      <w:r w:rsidRPr="001C336A">
        <w:rPr>
          <w:rFonts w:ascii="GHEA Grapalat" w:hAnsi="GHEA Grapalat" w:cs="Sylfaen"/>
          <w:sz w:val="20"/>
          <w:lang w:val="af-ZA"/>
        </w:rPr>
        <w:t xml:space="preserve"> </w:t>
      </w:r>
      <w:r>
        <w:rPr>
          <w:rFonts w:ascii="GHEA Grapalat" w:hAnsi="GHEA Grapalat" w:cs="Sylfaen"/>
          <w:sz w:val="20"/>
        </w:rPr>
        <w:t>հաջորդող</w:t>
      </w:r>
      <w:r w:rsidRPr="001C336A">
        <w:rPr>
          <w:rFonts w:ascii="GHEA Grapalat" w:hAnsi="GHEA Grapalat" w:cs="Sylfaen"/>
          <w:sz w:val="20"/>
          <w:lang w:val="af-ZA"/>
        </w:rPr>
        <w:t xml:space="preserve"> </w:t>
      </w:r>
      <w:r>
        <w:rPr>
          <w:rFonts w:ascii="GHEA Grapalat" w:hAnsi="GHEA Grapalat" w:cs="Sylfaen"/>
          <w:sz w:val="20"/>
          <w:lang w:val="hy-AM"/>
        </w:rPr>
        <w:t>2</w:t>
      </w:r>
      <w:r w:rsidRPr="001C336A">
        <w:rPr>
          <w:rFonts w:ascii="GHEA Grapalat" w:hAnsi="GHEA Grapalat" w:cs="Sylfaen"/>
          <w:sz w:val="20"/>
          <w:lang w:val="af-ZA"/>
        </w:rPr>
        <w:t>0-</w:t>
      </w:r>
      <w:r>
        <w:rPr>
          <w:rFonts w:ascii="GHEA Grapalat" w:hAnsi="GHEA Grapalat" w:cs="Sylfaen"/>
          <w:sz w:val="20"/>
        </w:rPr>
        <w:t>րդ</w:t>
      </w:r>
      <w:r w:rsidRPr="001C336A">
        <w:rPr>
          <w:rFonts w:ascii="GHEA Grapalat" w:hAnsi="GHEA Grapalat" w:cs="Sylfaen"/>
          <w:sz w:val="20"/>
          <w:lang w:val="af-ZA"/>
        </w:rPr>
        <w:t xml:space="preserve"> </w:t>
      </w:r>
      <w:r>
        <w:rPr>
          <w:rFonts w:ascii="GHEA Grapalat" w:hAnsi="GHEA Grapalat" w:cs="Sylfaen"/>
          <w:sz w:val="20"/>
        </w:rPr>
        <w:t>աշխատանքային</w:t>
      </w:r>
      <w:r w:rsidRPr="001C336A">
        <w:rPr>
          <w:rFonts w:ascii="GHEA Grapalat" w:hAnsi="GHEA Grapalat" w:cs="Sylfaen"/>
          <w:sz w:val="20"/>
          <w:lang w:val="af-ZA"/>
        </w:rPr>
        <w:t xml:space="preserve"> </w:t>
      </w:r>
      <w:r>
        <w:rPr>
          <w:rFonts w:ascii="GHEA Grapalat" w:hAnsi="GHEA Grapalat" w:cs="Sylfaen"/>
          <w:sz w:val="20"/>
        </w:rPr>
        <w:t>օրը</w:t>
      </w:r>
      <w:r w:rsidRPr="001C336A">
        <w:rPr>
          <w:rFonts w:ascii="GHEA Grapalat" w:hAnsi="GHEA Grapalat" w:cs="Sylfaen"/>
          <w:sz w:val="20"/>
          <w:lang w:val="af-ZA"/>
        </w:rPr>
        <w:t xml:space="preserve"> </w:t>
      </w:r>
      <w:r w:rsidRPr="00AF27D0">
        <w:rPr>
          <w:rFonts w:ascii="GHEA Grapalat" w:hAnsi="GHEA Grapalat" w:cs="Arial"/>
          <w:sz w:val="20"/>
        </w:rPr>
        <w:t>ներառյալ</w:t>
      </w:r>
      <w:r>
        <w:rPr>
          <w:rFonts w:ascii="GHEA Grapalat" w:hAnsi="GHEA Grapalat" w:cs="Arial"/>
          <w:sz w:val="20"/>
          <w:lang w:val="hy-AM"/>
        </w:rPr>
        <w:t>:</w:t>
      </w:r>
      <w:r w:rsidRPr="00775810">
        <w:rPr>
          <w:rFonts w:ascii="GHEA Grapalat" w:hAnsi="GHEA Grapalat" w:cs="Arial"/>
          <w:sz w:val="20"/>
          <w:lang w:val="af-ZA"/>
        </w:rPr>
        <w:t xml:space="preserve"> </w:t>
      </w:r>
    </w:p>
    <w:p w14:paraId="25064E3B" w14:textId="77777777" w:rsidR="00220AB7" w:rsidRPr="00E47255" w:rsidRDefault="00220AB7" w:rsidP="00220AB7">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DF3ECAB" w14:textId="77777777" w:rsidR="00220AB7" w:rsidRPr="00912E0D" w:rsidRDefault="00220AB7" w:rsidP="00220AB7">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1CB6804"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36219B9" w14:textId="4E3D6B26" w:rsidR="00220AB7" w:rsidRPr="00755F9C" w:rsidRDefault="00220AB7" w:rsidP="00220AB7">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00593045" w:rsidRPr="00972668">
        <w:rPr>
          <w:rFonts w:ascii="GHEA Grapalat" w:hAnsi="GHEA Grapalat" w:cs="Sylfaen"/>
          <w:sz w:val="20"/>
          <w:lang w:val="hy-AM"/>
        </w:rPr>
        <w:t>կազմում</w:t>
      </w:r>
      <w:r w:rsidR="00593045" w:rsidRPr="005E1F72">
        <w:rPr>
          <w:rFonts w:ascii="GHEA Grapalat" w:hAnsi="GHEA Grapalat" w:cs="Sylfaen"/>
          <w:sz w:val="20"/>
          <w:lang w:val="af-ZA"/>
        </w:rPr>
        <w:t xml:space="preserve"> </w:t>
      </w:r>
      <w:r w:rsidR="00593045" w:rsidRPr="00972668">
        <w:rPr>
          <w:rFonts w:ascii="GHEA Grapalat" w:hAnsi="GHEA Grapalat" w:cs="Sylfaen"/>
          <w:sz w:val="20"/>
          <w:lang w:val="hy-AM"/>
        </w:rPr>
        <w:t>է</w:t>
      </w:r>
      <w:r w:rsidR="00593045" w:rsidRPr="005E1F72">
        <w:rPr>
          <w:rFonts w:ascii="GHEA Grapalat" w:hAnsi="GHEA Grapalat" w:cs="Sylfaen"/>
          <w:sz w:val="20"/>
          <w:lang w:val="af-ZA"/>
        </w:rPr>
        <w:t xml:space="preserve"> </w:t>
      </w:r>
      <w:r w:rsidR="00593045">
        <w:rPr>
          <w:rFonts w:ascii="GHEA Grapalat" w:hAnsi="GHEA Grapalat" w:cs="Sylfaen"/>
          <w:sz w:val="20"/>
          <w:lang w:val="hy-AM"/>
        </w:rPr>
        <w:t xml:space="preserve">գնման </w:t>
      </w:r>
      <w:r w:rsidR="00593045" w:rsidRPr="00972668">
        <w:rPr>
          <w:rFonts w:ascii="GHEA Grapalat" w:hAnsi="GHEA Grapalat" w:cs="Sylfaen"/>
          <w:sz w:val="20"/>
          <w:lang w:val="hy-AM"/>
        </w:rPr>
        <w:t>գնի</w:t>
      </w:r>
      <w:r w:rsidR="00593045" w:rsidRPr="005E1F72">
        <w:rPr>
          <w:rFonts w:ascii="GHEA Grapalat" w:hAnsi="GHEA Grapalat" w:cs="Sylfaen"/>
          <w:sz w:val="20"/>
          <w:lang w:val="af-ZA"/>
        </w:rPr>
        <w:t xml:space="preserve"> 10  </w:t>
      </w:r>
      <w:r w:rsidR="00593045" w:rsidRPr="00972668">
        <w:rPr>
          <w:rFonts w:ascii="GHEA Grapalat" w:hAnsi="GHEA Grapalat" w:cs="Sylfaen"/>
          <w:sz w:val="20"/>
          <w:lang w:val="hy-AM"/>
        </w:rPr>
        <w:t>տոկոսը</w:t>
      </w:r>
      <w:r w:rsidRPr="00F566BF">
        <w:rPr>
          <w:rFonts w:ascii="GHEA Grapalat" w:hAnsi="GHEA Grapalat" w:cs="Sylfaen"/>
          <w:sz w:val="20"/>
          <w:lang w:val="hy-AM"/>
        </w:rPr>
        <w:t xml:space="preserve">: Պայմանագրի ապահովումը ներկայացվում է </w:t>
      </w:r>
      <w:r w:rsidRPr="0099291B">
        <w:rPr>
          <w:rFonts w:ascii="GHEA Grapalat" w:hAnsi="GHEA Grapalat" w:cs="Sylfaen"/>
          <w:sz w:val="20"/>
          <w:lang w:val="hy-AM"/>
        </w:rPr>
        <w:t>միակողմանի հաստատված հայտարարության՝ տուժանքի (հավելված 5.1) կամ կանխիկ փողի ձևով</w:t>
      </w:r>
      <w:r w:rsidRPr="00F566BF">
        <w:rPr>
          <w:rFonts w:ascii="GHEA Grapalat" w:hAnsi="GHEA Grapalat" w:cs="Sylfaen"/>
          <w:sz w:val="20"/>
          <w:lang w:val="hy-AM"/>
        </w:rPr>
        <w:t>:</w:t>
      </w:r>
    </w:p>
    <w:p w14:paraId="498B7D76" w14:textId="77777777" w:rsidR="00593045" w:rsidRPr="00124CC4" w:rsidRDefault="00593045" w:rsidP="00593045">
      <w:pPr>
        <w:shd w:val="clear" w:color="auto" w:fill="FFFFFF"/>
        <w:spacing w:line="276"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C772ABD" w14:textId="77777777" w:rsidR="00220AB7" w:rsidRPr="00F566BF" w:rsidRDefault="00220AB7" w:rsidP="00220AB7">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D6452">
        <w:rPr>
          <w:rFonts w:ascii="GHEA Grapalat" w:hAnsi="GHEA Grapalat" w:cs="Sylfaen"/>
          <w:sz w:val="20"/>
          <w:lang w:val="hy-AM"/>
        </w:rPr>
        <w:t>2</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2AFA13B"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6A74AA46" w14:textId="77777777" w:rsidR="00593045" w:rsidRPr="001C336A" w:rsidRDefault="00593045" w:rsidP="00593045">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Pr="001C336A">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18B524F6" w14:textId="77777777" w:rsidR="00593045" w:rsidRDefault="00593045" w:rsidP="00593045">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Pr="001C336A">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Pr>
          <w:rFonts w:ascii="GHEA Grapalat" w:hAnsi="GHEA Grapalat" w:cs="Arial"/>
          <w:sz w:val="20"/>
          <w:lang w:val="hy-AM"/>
        </w:rPr>
        <w:t xml:space="preserve"> և որակավորման</w:t>
      </w:r>
      <w:r w:rsidRPr="001C336A">
        <w:rPr>
          <w:rFonts w:ascii="GHEA Grapalat" w:hAnsi="GHEA Grapalat" w:cs="Arial"/>
          <w:sz w:val="20"/>
          <w:lang w:val="hy-AM"/>
        </w:rPr>
        <w:t xml:space="preserve"> ապահովում</w:t>
      </w:r>
      <w:r>
        <w:rPr>
          <w:rFonts w:ascii="GHEA Grapalat" w:hAnsi="GHEA Grapalat" w:cs="Arial"/>
          <w:sz w:val="20"/>
          <w:lang w:val="hy-AM"/>
        </w:rPr>
        <w:t>ներ</w:t>
      </w:r>
      <w:r w:rsidRPr="001C336A">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 xml:space="preserve">են </w:t>
      </w:r>
      <w:r w:rsidRPr="001C336A">
        <w:rPr>
          <w:rFonts w:ascii="GHEA Grapalat" w:hAnsi="GHEA Grapalat" w:cs="Arial"/>
          <w:sz w:val="20"/>
          <w:lang w:val="hy-AM"/>
        </w:rPr>
        <w:t xml:space="preserve"> </w:t>
      </w:r>
      <w:r>
        <w:rPr>
          <w:rFonts w:ascii="GHEA Grapalat" w:hAnsi="GHEA Grapalat" w:cs="Arial"/>
          <w:sz w:val="20"/>
          <w:lang w:val="hy-AM"/>
        </w:rPr>
        <w:t xml:space="preserve">բանկային </w:t>
      </w:r>
      <w:r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857A98F" w14:textId="77777777" w:rsidR="00593045" w:rsidRDefault="00593045" w:rsidP="00593045">
      <w:pPr>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6E2B43">
        <w:rPr>
          <w:rFonts w:ascii="GHEA Grapalat" w:hAnsi="GHEA Grapalat" w:cs="Sylfaen"/>
          <w:sz w:val="20"/>
          <w:lang w:val="hy-AM"/>
        </w:rPr>
        <w:t xml:space="preserve"> </w:t>
      </w:r>
      <w:r w:rsidRPr="00F5285F">
        <w:rPr>
          <w:rFonts w:ascii="GHEA Grapalat" w:hAnsi="GHEA Grapalat" w:cs="Sylfaen"/>
          <w:sz w:val="20"/>
          <w:lang w:val="hy-AM"/>
        </w:rPr>
        <w:t>(հավելված՝ 5</w:t>
      </w:r>
      <w:r w:rsidRPr="00F5285F">
        <w:rPr>
          <w:rFonts w:ascii="Cambria Math" w:hAnsi="Cambria Math" w:cs="Cambria Math"/>
          <w:sz w:val="20"/>
          <w:lang w:val="hy-AM"/>
        </w:rPr>
        <w:t>․</w:t>
      </w:r>
      <w:r w:rsidRPr="00F5285F">
        <w:rPr>
          <w:rFonts w:ascii="GHEA Grapalat" w:hAnsi="GHEA Grapalat" w:cs="Sylfaen"/>
          <w:sz w:val="20"/>
          <w:lang w:val="hy-AM"/>
        </w:rPr>
        <w:t>2)</w:t>
      </w:r>
      <w:r w:rsidRPr="005E1F72">
        <w:rPr>
          <w:rFonts w:ascii="GHEA Grapalat" w:hAnsi="GHEA Grapalat" w:cs="Sylfaen"/>
          <w:sz w:val="20"/>
          <w:lang w:val="hy-AM"/>
        </w:rPr>
        <w:t>:</w:t>
      </w:r>
      <w:r w:rsidRPr="00F5285F">
        <w:rPr>
          <w:rFonts w:ascii="GHEA Grapalat" w:hAnsi="GHEA Grapalat" w:cs="Sylfaen"/>
          <w:sz w:val="20"/>
          <w:lang w:val="hy-AM"/>
        </w:rPr>
        <w:t xml:space="preserve"> </w:t>
      </w:r>
    </w:p>
    <w:p w14:paraId="5610DBFE" w14:textId="77777777" w:rsidR="00593045" w:rsidRPr="00640568" w:rsidRDefault="00593045" w:rsidP="00593045">
      <w:pPr>
        <w:ind w:firstLine="567"/>
        <w:jc w:val="both"/>
        <w:rPr>
          <w:rFonts w:ascii="GHEA Grapalat" w:hAnsi="GHEA Grapalat" w:cs="Sylfaen"/>
          <w:sz w:val="20"/>
          <w:lang w:val="hy-AM"/>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w:t>
      </w:r>
      <w:r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481A7" w14:textId="77777777" w:rsidR="00593045" w:rsidRDefault="00593045" w:rsidP="00593045">
      <w:pPr>
        <w:pStyle w:val="af4"/>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67ED076" w14:textId="77777777" w:rsidR="00593045" w:rsidRPr="00640568" w:rsidRDefault="00593045" w:rsidP="00593045">
      <w:pPr>
        <w:ind w:firstLine="567"/>
        <w:jc w:val="both"/>
        <w:rPr>
          <w:rFonts w:ascii="GHEA Grapalat" w:hAnsi="GHEA Grapalat" w:cs="Sylfaen"/>
          <w:sz w:val="20"/>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73592B12" w14:textId="77777777" w:rsidR="00220AB7" w:rsidRDefault="00220AB7" w:rsidP="00220AB7">
      <w:pPr>
        <w:ind w:firstLine="567"/>
        <w:jc w:val="both"/>
        <w:rPr>
          <w:rFonts w:ascii="GHEA Grapalat" w:hAnsi="GHEA Grapalat" w:cs="Sylfaen"/>
          <w:sz w:val="20"/>
          <w:lang w:val="af-ZA"/>
        </w:rPr>
      </w:pPr>
      <w:r>
        <w:rPr>
          <w:rFonts w:ascii="GHEA Grapalat" w:hAnsi="GHEA Grapalat"/>
          <w:sz w:val="20"/>
          <w:lang w:val="af-ZA"/>
        </w:rPr>
        <w:lastRenderedPageBreak/>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3ED64F58"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3EAEBBE9" w14:textId="77777777" w:rsidR="00220AB7" w:rsidRDefault="00220AB7" w:rsidP="00220AB7">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hy-AM"/>
        </w:rPr>
        <w:t>:</w:t>
      </w:r>
    </w:p>
    <w:p w14:paraId="506BA46C"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C8FA7B6"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3E21E136" w14:textId="77777777" w:rsidR="00220AB7" w:rsidRPr="00F566BF" w:rsidRDefault="00220AB7" w:rsidP="00220AB7">
      <w:pPr>
        <w:ind w:firstLine="567"/>
        <w:jc w:val="both"/>
        <w:rPr>
          <w:rFonts w:ascii="GHEA Grapalat" w:hAnsi="GHEA Grapalat" w:cs="Sylfaen"/>
          <w:sz w:val="20"/>
          <w:lang w:val="af-ZA"/>
        </w:rPr>
      </w:pPr>
      <w:r w:rsidRPr="00FD6452">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34C9A44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52B264D2" w14:textId="36AFA1C4" w:rsidR="00CA1C11" w:rsidRPr="005E1F72" w:rsidRDefault="00CA1C11"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7284CC68"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14:paraId="6BA29B81"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8348917"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ԻՐԱՎՈՒՆՔԸ ԵՎ ԿԱՐԳԸ</w:t>
      </w:r>
    </w:p>
    <w:p w14:paraId="727C207A" w14:textId="77777777" w:rsidR="00593045" w:rsidRPr="005E1F72" w:rsidRDefault="00593045" w:rsidP="00593045">
      <w:pPr>
        <w:jc w:val="center"/>
        <w:rPr>
          <w:rFonts w:ascii="GHEA Grapalat" w:hAnsi="GHEA Grapalat"/>
          <w:b/>
          <w:sz w:val="20"/>
          <w:lang w:val="af-ZA"/>
        </w:rPr>
      </w:pPr>
    </w:p>
    <w:p w14:paraId="1EF6E275" w14:textId="77777777" w:rsidR="00593045" w:rsidRPr="00640568" w:rsidRDefault="00593045" w:rsidP="00593045">
      <w:pPr>
        <w:ind w:firstLine="567"/>
        <w:jc w:val="center"/>
        <w:rPr>
          <w:rFonts w:ascii="GHEA Grapalat" w:hAnsi="GHEA Grapalat" w:cs="Sylfaen"/>
          <w:b/>
          <w:szCs w:val="22"/>
          <w:lang w:val="hy-AM"/>
        </w:rPr>
      </w:pPr>
    </w:p>
    <w:p w14:paraId="005A58FB"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25144AAF"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81E99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10EA9801"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12D60B8C"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3885C1A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E628ADD"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5763BC5"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43DFB53B"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83868E7" w14:textId="77777777" w:rsidR="00593045" w:rsidRPr="00640568" w:rsidRDefault="00593045" w:rsidP="00593045">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271D694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2E5C3F9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23FFDD7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lastRenderedPageBreak/>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9E1049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387ACCB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5A0C152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1C93FAA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74043DD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61C6865A"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181D0BB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2D57C107"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1A94F6F2"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FD26DB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26C8E4F9"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404DADC"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4E6F7850" w14:textId="77777777" w:rsidR="00096865" w:rsidRDefault="00096865" w:rsidP="00EF3662">
      <w:pPr>
        <w:pStyle w:val="a3"/>
        <w:spacing w:line="240" w:lineRule="auto"/>
        <w:rPr>
          <w:rFonts w:ascii="GHEA Grapalat" w:hAnsi="GHEA Grapalat"/>
          <w:i w:val="0"/>
          <w:sz w:val="18"/>
          <w:szCs w:val="18"/>
          <w:u w:val="single"/>
          <w:lang w:val="hy-AM"/>
        </w:rPr>
      </w:pPr>
    </w:p>
    <w:p w14:paraId="322A6F73" w14:textId="77777777" w:rsidR="007C5EDC" w:rsidRDefault="007C5EDC" w:rsidP="00EF3662">
      <w:pPr>
        <w:pStyle w:val="a3"/>
        <w:spacing w:line="240" w:lineRule="auto"/>
        <w:rPr>
          <w:rFonts w:ascii="GHEA Grapalat" w:hAnsi="GHEA Grapalat"/>
          <w:i w:val="0"/>
          <w:sz w:val="18"/>
          <w:szCs w:val="18"/>
          <w:u w:val="single"/>
          <w:lang w:val="hy-AM"/>
        </w:rPr>
      </w:pPr>
    </w:p>
    <w:p w14:paraId="21025BE1" w14:textId="77777777" w:rsidR="007C5EDC" w:rsidRDefault="007C5EDC" w:rsidP="00EF3662">
      <w:pPr>
        <w:pStyle w:val="a3"/>
        <w:spacing w:line="240" w:lineRule="auto"/>
        <w:rPr>
          <w:rFonts w:ascii="GHEA Grapalat" w:hAnsi="GHEA Grapalat"/>
          <w:i w:val="0"/>
          <w:sz w:val="18"/>
          <w:szCs w:val="18"/>
          <w:u w:val="single"/>
          <w:lang w:val="hy-AM"/>
        </w:rPr>
      </w:pPr>
    </w:p>
    <w:p w14:paraId="728B9D0E" w14:textId="77777777" w:rsidR="007C5EDC" w:rsidRDefault="007C5EDC" w:rsidP="00EF3662">
      <w:pPr>
        <w:pStyle w:val="a3"/>
        <w:spacing w:line="240" w:lineRule="auto"/>
        <w:rPr>
          <w:rFonts w:ascii="GHEA Grapalat" w:hAnsi="GHEA Grapalat"/>
          <w:i w:val="0"/>
          <w:sz w:val="18"/>
          <w:szCs w:val="18"/>
          <w:u w:val="single"/>
          <w:lang w:val="hy-AM"/>
        </w:rPr>
      </w:pPr>
    </w:p>
    <w:p w14:paraId="71150583" w14:textId="77777777" w:rsidR="007C5EDC" w:rsidRDefault="007C5EDC" w:rsidP="00EF3662">
      <w:pPr>
        <w:pStyle w:val="a3"/>
        <w:spacing w:line="240" w:lineRule="auto"/>
        <w:rPr>
          <w:rFonts w:ascii="GHEA Grapalat" w:hAnsi="GHEA Grapalat"/>
          <w:i w:val="0"/>
          <w:sz w:val="18"/>
          <w:szCs w:val="18"/>
          <w:u w:val="single"/>
          <w:lang w:val="hy-AM"/>
        </w:rPr>
      </w:pPr>
    </w:p>
    <w:p w14:paraId="4E81744A" w14:textId="77777777" w:rsidR="007C5EDC" w:rsidRDefault="007C5EDC" w:rsidP="00EF3662">
      <w:pPr>
        <w:pStyle w:val="a3"/>
        <w:spacing w:line="240" w:lineRule="auto"/>
        <w:rPr>
          <w:rFonts w:ascii="GHEA Grapalat" w:hAnsi="GHEA Grapalat"/>
          <w:i w:val="0"/>
          <w:sz w:val="18"/>
          <w:szCs w:val="18"/>
          <w:u w:val="single"/>
          <w:lang w:val="hy-AM"/>
        </w:rPr>
      </w:pPr>
    </w:p>
    <w:p w14:paraId="575724E8" w14:textId="77777777" w:rsidR="007C5EDC" w:rsidRDefault="007C5EDC" w:rsidP="00EF3662">
      <w:pPr>
        <w:pStyle w:val="a3"/>
        <w:spacing w:line="240" w:lineRule="auto"/>
        <w:rPr>
          <w:rFonts w:ascii="GHEA Grapalat" w:hAnsi="GHEA Grapalat"/>
          <w:i w:val="0"/>
          <w:sz w:val="18"/>
          <w:szCs w:val="18"/>
          <w:u w:val="single"/>
          <w:lang w:val="hy-AM"/>
        </w:rPr>
      </w:pPr>
    </w:p>
    <w:p w14:paraId="452FB2F2" w14:textId="77777777" w:rsidR="007C5EDC" w:rsidRDefault="007C5EDC" w:rsidP="00EF3662">
      <w:pPr>
        <w:pStyle w:val="a3"/>
        <w:spacing w:line="240" w:lineRule="auto"/>
        <w:rPr>
          <w:rFonts w:ascii="GHEA Grapalat" w:hAnsi="GHEA Grapalat"/>
          <w:i w:val="0"/>
          <w:sz w:val="18"/>
          <w:szCs w:val="18"/>
          <w:u w:val="single"/>
          <w:lang w:val="hy-AM"/>
        </w:rPr>
      </w:pPr>
    </w:p>
    <w:p w14:paraId="51F0BF83" w14:textId="77777777" w:rsidR="007C5EDC" w:rsidRDefault="007C5EDC" w:rsidP="00EF3662">
      <w:pPr>
        <w:pStyle w:val="a3"/>
        <w:spacing w:line="240" w:lineRule="auto"/>
        <w:rPr>
          <w:rFonts w:ascii="GHEA Grapalat" w:hAnsi="GHEA Grapalat"/>
          <w:i w:val="0"/>
          <w:sz w:val="18"/>
          <w:szCs w:val="18"/>
          <w:u w:val="single"/>
          <w:lang w:val="hy-AM"/>
        </w:rPr>
      </w:pPr>
    </w:p>
    <w:p w14:paraId="1BEFD703" w14:textId="77777777" w:rsidR="007C5EDC" w:rsidRDefault="007C5EDC" w:rsidP="00EF3662">
      <w:pPr>
        <w:pStyle w:val="a3"/>
        <w:spacing w:line="240" w:lineRule="auto"/>
        <w:rPr>
          <w:rFonts w:ascii="GHEA Grapalat" w:hAnsi="GHEA Grapalat"/>
          <w:i w:val="0"/>
          <w:sz w:val="18"/>
          <w:szCs w:val="18"/>
          <w:u w:val="single"/>
          <w:lang w:val="hy-AM"/>
        </w:rPr>
      </w:pPr>
    </w:p>
    <w:p w14:paraId="5B18606F" w14:textId="77777777" w:rsidR="007C5EDC" w:rsidRDefault="007C5EDC" w:rsidP="00EF3662">
      <w:pPr>
        <w:pStyle w:val="a3"/>
        <w:spacing w:line="240" w:lineRule="auto"/>
        <w:rPr>
          <w:rFonts w:ascii="GHEA Grapalat" w:hAnsi="GHEA Grapalat"/>
          <w:i w:val="0"/>
          <w:sz w:val="18"/>
          <w:szCs w:val="18"/>
          <w:u w:val="single"/>
          <w:lang w:val="hy-AM"/>
        </w:rPr>
      </w:pPr>
    </w:p>
    <w:p w14:paraId="51387411" w14:textId="77777777" w:rsidR="007C5EDC" w:rsidRDefault="007C5EDC" w:rsidP="00EF3662">
      <w:pPr>
        <w:pStyle w:val="a3"/>
        <w:spacing w:line="240" w:lineRule="auto"/>
        <w:rPr>
          <w:rFonts w:ascii="GHEA Grapalat" w:hAnsi="GHEA Grapalat"/>
          <w:i w:val="0"/>
          <w:sz w:val="18"/>
          <w:szCs w:val="18"/>
          <w:u w:val="single"/>
          <w:lang w:val="hy-AM"/>
        </w:rPr>
      </w:pPr>
    </w:p>
    <w:p w14:paraId="7DC97FAC" w14:textId="77777777" w:rsidR="007C5EDC" w:rsidRDefault="007C5EDC" w:rsidP="00EF3662">
      <w:pPr>
        <w:pStyle w:val="a3"/>
        <w:spacing w:line="240" w:lineRule="auto"/>
        <w:rPr>
          <w:rFonts w:ascii="GHEA Grapalat" w:hAnsi="GHEA Grapalat"/>
          <w:i w:val="0"/>
          <w:sz w:val="18"/>
          <w:szCs w:val="18"/>
          <w:u w:val="single"/>
          <w:lang w:val="hy-AM"/>
        </w:rPr>
      </w:pPr>
    </w:p>
    <w:p w14:paraId="3633DEF9" w14:textId="77777777" w:rsidR="007C5EDC" w:rsidRDefault="007C5EDC" w:rsidP="00EF3662">
      <w:pPr>
        <w:pStyle w:val="a3"/>
        <w:spacing w:line="240" w:lineRule="auto"/>
        <w:rPr>
          <w:rFonts w:ascii="GHEA Grapalat" w:hAnsi="GHEA Grapalat"/>
          <w:i w:val="0"/>
          <w:sz w:val="18"/>
          <w:szCs w:val="18"/>
          <w:u w:val="single"/>
          <w:lang w:val="hy-AM"/>
        </w:rPr>
      </w:pPr>
    </w:p>
    <w:p w14:paraId="7EFDC919" w14:textId="77777777" w:rsidR="007C5EDC" w:rsidRDefault="007C5EDC" w:rsidP="00EF3662">
      <w:pPr>
        <w:pStyle w:val="a3"/>
        <w:spacing w:line="240" w:lineRule="auto"/>
        <w:rPr>
          <w:rFonts w:ascii="GHEA Grapalat" w:hAnsi="GHEA Grapalat"/>
          <w:i w:val="0"/>
          <w:sz w:val="18"/>
          <w:szCs w:val="18"/>
          <w:u w:val="single"/>
          <w:lang w:val="hy-AM"/>
        </w:rPr>
      </w:pPr>
    </w:p>
    <w:p w14:paraId="6918D1B2" w14:textId="77777777" w:rsidR="007C5EDC" w:rsidRDefault="007C5EDC" w:rsidP="00EF3662">
      <w:pPr>
        <w:pStyle w:val="a3"/>
        <w:spacing w:line="240" w:lineRule="auto"/>
        <w:rPr>
          <w:rFonts w:ascii="GHEA Grapalat" w:hAnsi="GHEA Grapalat"/>
          <w:i w:val="0"/>
          <w:sz w:val="18"/>
          <w:szCs w:val="18"/>
          <w:u w:val="single"/>
          <w:lang w:val="hy-AM"/>
        </w:rPr>
      </w:pPr>
    </w:p>
    <w:p w14:paraId="78317F30" w14:textId="77777777" w:rsidR="007C5EDC" w:rsidRDefault="007C5EDC" w:rsidP="00EF3662">
      <w:pPr>
        <w:pStyle w:val="a3"/>
        <w:spacing w:line="240" w:lineRule="auto"/>
        <w:rPr>
          <w:rFonts w:ascii="GHEA Grapalat" w:hAnsi="GHEA Grapalat"/>
          <w:i w:val="0"/>
          <w:sz w:val="18"/>
          <w:szCs w:val="18"/>
          <w:u w:val="single"/>
          <w:lang w:val="hy-AM"/>
        </w:rPr>
      </w:pPr>
    </w:p>
    <w:p w14:paraId="1DE9595D" w14:textId="77777777" w:rsidR="007C5EDC" w:rsidRPr="007C5EDC" w:rsidRDefault="007C5EDC" w:rsidP="00EF3662">
      <w:pPr>
        <w:pStyle w:val="a3"/>
        <w:spacing w:line="240" w:lineRule="auto"/>
        <w:rPr>
          <w:rFonts w:ascii="GHEA Grapalat" w:hAnsi="GHEA Grapalat"/>
          <w:i w:val="0"/>
          <w:sz w:val="18"/>
          <w:szCs w:val="18"/>
          <w:u w:val="single"/>
          <w:lang w:val="hy-AM"/>
        </w:rPr>
      </w:pPr>
    </w:p>
    <w:p w14:paraId="2418AC44" w14:textId="77777777" w:rsidR="00593045" w:rsidRDefault="00593045" w:rsidP="00F049D8">
      <w:pPr>
        <w:jc w:val="center"/>
        <w:rPr>
          <w:rFonts w:ascii="GHEA Grapalat" w:hAnsi="GHEA Grapalat" w:cs="Sylfaen"/>
          <w:b/>
          <w:szCs w:val="22"/>
          <w:lang w:val="es-ES"/>
        </w:rPr>
      </w:pPr>
    </w:p>
    <w:p w14:paraId="3B0A9136" w14:textId="77777777" w:rsidR="00593045" w:rsidRDefault="00593045" w:rsidP="00F049D8">
      <w:pPr>
        <w:jc w:val="center"/>
        <w:rPr>
          <w:rFonts w:ascii="GHEA Grapalat" w:hAnsi="GHEA Grapalat" w:cs="Sylfaen"/>
          <w:b/>
          <w:szCs w:val="22"/>
          <w:lang w:val="es-ES"/>
        </w:rPr>
      </w:pPr>
    </w:p>
    <w:p w14:paraId="2E01797A" w14:textId="6195632D" w:rsidR="00096865" w:rsidRPr="005E1F72" w:rsidRDefault="00096865" w:rsidP="00F049D8">
      <w:pPr>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392602B9" w:rsidR="00096865" w:rsidRPr="005E1F72" w:rsidRDefault="00220AB7" w:rsidP="00EF3662">
      <w:pPr>
        <w:pStyle w:val="aa"/>
        <w:ind w:right="-7"/>
        <w:jc w:val="center"/>
        <w:rPr>
          <w:rFonts w:ascii="GHEA Grapalat" w:hAnsi="GHEA Grapalat"/>
          <w:b/>
          <w:szCs w:val="22"/>
          <w:lang w:val="af-ZA"/>
        </w:rPr>
      </w:pPr>
      <w:r w:rsidRPr="00BF21FE">
        <w:rPr>
          <w:rFonts w:ascii="GHEA Grapalat" w:hAnsi="GHEA Grapalat"/>
          <w:b/>
          <w:szCs w:val="22"/>
          <w:lang w:val="af-ZA"/>
        </w:rPr>
        <w:t>Գ</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Շ</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 xml:space="preserve">Ն </w:t>
      </w:r>
      <w:r w:rsidR="00F049D8">
        <w:rPr>
          <w:rFonts w:ascii="GHEA Grapalat" w:hAnsi="GHEA Grapalat"/>
          <w:b/>
          <w:szCs w:val="22"/>
          <w:lang w:val="af-ZA"/>
        </w:rPr>
        <w:t xml:space="preserve">   </w:t>
      </w:r>
      <w:r w:rsidRPr="00BF21FE">
        <w:rPr>
          <w:rFonts w:ascii="GHEA Grapalat" w:hAnsi="GHEA Grapalat"/>
          <w:b/>
          <w:szCs w:val="22"/>
          <w:lang w:val="af-ZA"/>
        </w:rPr>
        <w:t>Հ</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Ր</w:t>
      </w:r>
      <w:r>
        <w:rPr>
          <w:rFonts w:ascii="GHEA Grapalat" w:hAnsi="GHEA Grapalat"/>
          <w:b/>
          <w:szCs w:val="22"/>
          <w:lang w:val="af-ZA"/>
        </w:rPr>
        <w:t xml:space="preserve"> </w:t>
      </w:r>
      <w:r w:rsidRPr="00BF21FE">
        <w:rPr>
          <w:rFonts w:ascii="GHEA Grapalat" w:hAnsi="GHEA Grapalat"/>
          <w:b/>
          <w:szCs w:val="22"/>
          <w:lang w:val="af-ZA"/>
        </w:rPr>
        <w:t>Ց</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sidRPr="00F566BF">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1A3E788"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af6"/>
          <w:rFonts w:ascii="GHEA Grapalat" w:hAnsi="GHEA Grapalat" w:cs="Sylfaen"/>
          <w:color w:val="FFFFFF"/>
          <w:sz w:val="20"/>
          <w:szCs w:val="24"/>
          <w:lang w:val="af-ZA" w:eastAsia="en-US"/>
        </w:rPr>
        <w:footnoteReference w:id="3"/>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6E28B3AE" w:rsidR="002E11D1" w:rsidRPr="00DF5DFB" w:rsidRDefault="002E11D1" w:rsidP="002E11D1">
      <w:pPr>
        <w:pStyle w:val="norm"/>
        <w:spacing w:line="240" w:lineRule="auto"/>
        <w:ind w:firstLine="567"/>
        <w:rPr>
          <w:rFonts w:ascii="GHEA Grapalat" w:hAnsi="GHEA Grapalat" w:cs="Sylfaen"/>
          <w:color w:val="FF0000"/>
          <w:sz w:val="20"/>
          <w:szCs w:val="24"/>
          <w:lang w:val="af-ZA" w:eastAsia="en-US"/>
        </w:rPr>
      </w:pPr>
      <w:r w:rsidRPr="00DF5DFB">
        <w:rPr>
          <w:rFonts w:ascii="GHEA Grapalat" w:hAnsi="GHEA Grapalat"/>
          <w:color w:val="FF0000"/>
          <w:sz w:val="20"/>
          <w:lang w:val="af-ZA"/>
        </w:rPr>
        <w:t xml:space="preserve">2.6 </w:t>
      </w:r>
      <w:r w:rsidRPr="00DF5DFB">
        <w:rPr>
          <w:rFonts w:ascii="GHEA Grapalat" w:hAnsi="GHEA Grapalat" w:cs="Sylfaen"/>
          <w:color w:val="FF0000"/>
          <w:sz w:val="20"/>
          <w:szCs w:val="24"/>
          <w:lang w:eastAsia="en-US"/>
        </w:rPr>
        <w:t>շինարարական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գնման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դեպքում՝</w:t>
      </w:r>
      <w:r w:rsidR="00F049D8" w:rsidRPr="00F049D8">
        <w:rPr>
          <w:rFonts w:ascii="GHEA Grapalat" w:hAnsi="GHEA Grapalat" w:cs="Sylfaen"/>
          <w:sz w:val="20"/>
          <w:lang w:val="hy-AM"/>
        </w:rPr>
        <w:t xml:space="preserve"> </w:t>
      </w:r>
      <w:r w:rsidR="00F049D8" w:rsidRPr="00F049D8">
        <w:rPr>
          <w:rFonts w:ascii="GHEA Grapalat" w:hAnsi="GHEA Grapalat" w:cs="Sylfaen"/>
          <w:color w:val="FF0000"/>
          <w:sz w:val="20"/>
          <w:lang w:val="hy-AM"/>
        </w:rPr>
        <w:t>հավելված</w:t>
      </w:r>
      <w:r w:rsidR="00F049D8" w:rsidRPr="00F049D8">
        <w:rPr>
          <w:rFonts w:ascii="GHEA Grapalat" w:hAnsi="GHEA Grapalat" w:cs="Sylfaen"/>
          <w:color w:val="FF0000"/>
          <w:sz w:val="20"/>
          <w:lang w:val="af-ZA"/>
        </w:rPr>
        <w:t xml:space="preserve"> N 2.1</w:t>
      </w:r>
    </w:p>
    <w:p w14:paraId="03CB608F" w14:textId="77777777" w:rsidR="002E11D1" w:rsidRPr="00DF5DFB" w:rsidRDefault="002E11D1" w:rsidP="002E11D1">
      <w:pPr>
        <w:pStyle w:val="norm"/>
        <w:spacing w:line="240" w:lineRule="auto"/>
        <w:rPr>
          <w:rFonts w:ascii="GHEA Grapalat" w:hAnsi="GHEA Grapalat" w:cs="Sylfaen"/>
          <w:color w:val="FF0000"/>
          <w:sz w:val="20"/>
          <w:szCs w:val="24"/>
          <w:lang w:val="af-ZA" w:eastAsia="en-US"/>
        </w:rPr>
      </w:pP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իր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հաստատված՝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լրացված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w:t>
      </w:r>
      <w:r w:rsidRPr="00DF5DFB">
        <w:rPr>
          <w:rFonts w:ascii="GHEA Grapalat" w:hAnsi="GHEA Grapalat" w:cs="Sylfaen"/>
          <w:color w:val="FF0000"/>
          <w:sz w:val="20"/>
          <w:szCs w:val="24"/>
          <w:lang w:val="af-ZA" w:eastAsia="en-US"/>
        </w:rPr>
        <w:t>-</w:t>
      </w:r>
      <w:r w:rsidRPr="00DF5DFB">
        <w:rPr>
          <w:rFonts w:ascii="GHEA Grapalat" w:hAnsi="GHEA Grapalat" w:cs="Sylfaen"/>
          <w:color w:val="FF0000"/>
          <w:sz w:val="20"/>
          <w:szCs w:val="24"/>
          <w:lang w:eastAsia="en-US"/>
        </w:rPr>
        <w:t>նախահաշիվ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հաշվի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առնելով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ըստ</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նախահաշվային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առավելագույն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Ընդ</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կիրառվում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մասնակցի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ներկայացված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առաջարկի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նկատմամբ</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ունենալով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շեղումը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պակաս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լինել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տվյալ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բաժնի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կշռի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չափի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տոկոսից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արհեստականորեն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միավորվել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առանձնացվել</w:t>
      </w:r>
      <w:r w:rsidRPr="00DF5DFB">
        <w:rPr>
          <w:rFonts w:ascii="GHEA Grapalat" w:hAnsi="GHEA Grapalat" w:cs="Sylfaen"/>
          <w:color w:val="FF0000"/>
          <w:sz w:val="20"/>
          <w:szCs w:val="24"/>
          <w:lang w:val="af-ZA" w:eastAsia="en-US"/>
        </w:rPr>
        <w:t xml:space="preserve">. </w:t>
      </w:r>
    </w:p>
    <w:p w14:paraId="2C44052C" w14:textId="011B3BE5" w:rsidR="002E11D1" w:rsidRPr="00372F1F" w:rsidRDefault="002E11D1" w:rsidP="002E11D1">
      <w:pPr>
        <w:pStyle w:val="norm"/>
        <w:spacing w:line="240" w:lineRule="auto"/>
        <w:rPr>
          <w:rFonts w:ascii="GHEA Grapalat" w:hAnsi="GHEA Grapalat" w:cs="Sylfaen"/>
          <w:color w:val="FF0000"/>
          <w:sz w:val="20"/>
          <w:szCs w:val="24"/>
          <w:lang w:val="af-ZA" w:eastAsia="en-US"/>
        </w:rPr>
      </w:pP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իր</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կողմից</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առաջարկվող՝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սույն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հրավերին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կցված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նախագծային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փաստաթղթերով</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սահմանված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համապատասխանող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սարքավորումների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բնութագրերը</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ֆիրմային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անվանումները</w:t>
      </w:r>
      <w:r w:rsidR="00BA3B5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երաշխիքային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ժամկետները</w:t>
      </w:r>
      <w:r w:rsidRPr="00372F1F">
        <w:rPr>
          <w:rFonts w:ascii="GHEA Grapalat" w:hAnsi="GHEA Grapalat" w:cs="Sylfaen"/>
          <w:color w:val="FF0000"/>
          <w:sz w:val="20"/>
          <w:szCs w:val="24"/>
          <w:lang w:val="af-ZA" w:eastAsia="en-US"/>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425D14DE" w14:textId="77777777" w:rsidR="00460CA5" w:rsidRPr="005E1F72" w:rsidRDefault="00460CA5" w:rsidP="00EF3662">
      <w:pPr>
        <w:jc w:val="center"/>
        <w:rPr>
          <w:rFonts w:ascii="GHEA Grapalat" w:hAnsi="GHEA Grapalat"/>
          <w:b/>
          <w:sz w:val="20"/>
          <w:lang w:val="af-ZA"/>
        </w:rPr>
      </w:pPr>
    </w:p>
    <w:p w14:paraId="07F66424"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A0D83DF"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35BA812B" w14:textId="77777777"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cs="Sylfaen"/>
          <w:b/>
          <w:lang w:val="es-ES"/>
        </w:rPr>
        <w:t>Հավելված</w:t>
      </w:r>
      <w:r w:rsidRPr="000934D3">
        <w:rPr>
          <w:rFonts w:ascii="GHEA Grapalat" w:hAnsi="GHEA Grapalat" w:cs="Sylfaen"/>
          <w:b/>
          <w:lang w:val="es-ES"/>
        </w:rPr>
        <w:t xml:space="preserve">  N 1</w:t>
      </w:r>
    </w:p>
    <w:p w14:paraId="4EFA0D43" w14:textId="42D31826"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lang w:val="es-ES"/>
        </w:rPr>
        <w:t>«</w:t>
      </w:r>
      <w:r w:rsidR="0024754F">
        <w:rPr>
          <w:rFonts w:ascii="GHEA Grapalat" w:hAnsi="GHEA Grapalat" w:cs="Sylfaen"/>
          <w:b/>
          <w:lang w:val="hy-AM"/>
        </w:rPr>
        <w:t>ՔԲԿ-</w:t>
      </w:r>
      <w:r w:rsidR="00A84E3F">
        <w:rPr>
          <w:rFonts w:ascii="GHEA Grapalat" w:hAnsi="GHEA Grapalat" w:cs="Sylfaen"/>
          <w:b/>
          <w:lang w:val="es-ES"/>
        </w:rPr>
        <w:t>ԳՀԱՇՁԲ-22/2</w:t>
      </w:r>
      <w:r w:rsidR="0024754F">
        <w:rPr>
          <w:rFonts w:ascii="GHEA Grapalat" w:hAnsi="GHEA Grapalat" w:cs="Sylfaen"/>
          <w:b/>
          <w:lang w:val="hy-AM"/>
        </w:rPr>
        <w:t>2</w:t>
      </w:r>
      <w:r w:rsidRPr="000934D3">
        <w:rPr>
          <w:rFonts w:ascii="GHEA Grapalat" w:hAnsi="GHEA Grapalat" w:cs="Sylfaen"/>
          <w:b/>
          <w:lang w:val="es-ES"/>
        </w:rPr>
        <w:t xml:space="preserve">»  </w:t>
      </w:r>
      <w:r w:rsidRPr="00F566BF">
        <w:rPr>
          <w:rFonts w:ascii="GHEA Grapalat" w:hAnsi="GHEA Grapalat" w:cs="Sylfaen"/>
          <w:b/>
          <w:lang w:val="es-ES"/>
        </w:rPr>
        <w:t>ծածկագրով</w:t>
      </w:r>
    </w:p>
    <w:p w14:paraId="69DB977B" w14:textId="77777777" w:rsidR="00DF5DFB" w:rsidRPr="000934D3" w:rsidRDefault="00DF5DFB" w:rsidP="00DF5DFB">
      <w:pPr>
        <w:pStyle w:val="31"/>
        <w:spacing w:line="240" w:lineRule="auto"/>
        <w:jc w:val="right"/>
        <w:rPr>
          <w:rFonts w:ascii="GHEA Grapalat" w:hAnsi="GHEA Grapalat" w:cs="Sylfaen"/>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0934D3">
        <w:rPr>
          <w:rFonts w:ascii="GHEA Grapalat" w:hAnsi="GHEA Grapalat" w:cs="Sylfaen"/>
          <w:b/>
          <w:lang w:val="es-ES"/>
        </w:rPr>
        <w:t xml:space="preserve"> </w:t>
      </w:r>
      <w:r w:rsidRPr="00F566BF">
        <w:rPr>
          <w:rFonts w:ascii="GHEA Grapalat" w:hAnsi="GHEA Grapalat" w:cs="Sylfaen"/>
          <w:b/>
          <w:lang w:val="es-ES"/>
        </w:rPr>
        <w:t>հրավերի</w:t>
      </w:r>
    </w:p>
    <w:p w14:paraId="284F4937" w14:textId="77777777" w:rsidR="00DF5DFB" w:rsidRPr="00F566BF" w:rsidRDefault="00DF5DFB" w:rsidP="00DF5DFB">
      <w:pPr>
        <w:jc w:val="center"/>
        <w:rPr>
          <w:rFonts w:ascii="GHEA Grapalat" w:hAnsi="GHEA Grapalat" w:cs="Sylfaen"/>
          <w:b/>
          <w:lang w:val="es-ES"/>
        </w:rPr>
      </w:pPr>
    </w:p>
    <w:p w14:paraId="04B87C4E" w14:textId="77777777" w:rsidR="00DF5DFB" w:rsidRPr="00F566BF" w:rsidRDefault="00DF5DFB" w:rsidP="00DF5DFB">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34856E17" w14:textId="77777777" w:rsidR="00DF5DFB" w:rsidRPr="00F566BF" w:rsidRDefault="00DF5DFB" w:rsidP="00DF5DFB">
      <w:pPr>
        <w:pStyle w:val="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w:t>
      </w:r>
      <w:r w:rsidRPr="00F566BF">
        <w:rPr>
          <w:rFonts w:ascii="GHEA Grapalat" w:hAnsi="GHEA Grapalat" w:cs="Sylfaen"/>
          <w:color w:val="auto"/>
          <w:sz w:val="24"/>
          <w:szCs w:val="24"/>
          <w:lang w:val="es-ES"/>
        </w:rPr>
        <w:t>ն մասնակցելու</w:t>
      </w:r>
      <w:r w:rsidRPr="00F566BF">
        <w:rPr>
          <w:rFonts w:ascii="GHEA Grapalat" w:hAnsi="GHEA Grapalat" w:cs="Arial"/>
          <w:color w:val="auto"/>
          <w:sz w:val="24"/>
          <w:szCs w:val="24"/>
          <w:lang w:val="es-ES"/>
        </w:rPr>
        <w:t xml:space="preserve">  </w:t>
      </w:r>
    </w:p>
    <w:p w14:paraId="7DDD3335" w14:textId="77777777" w:rsidR="00DF5DFB" w:rsidRPr="00F566BF" w:rsidRDefault="00DF5DFB" w:rsidP="00DF5DFB">
      <w:pPr>
        <w:rPr>
          <w:lang w:val="es-ES" w:eastAsia="ru-RU"/>
        </w:rPr>
      </w:pPr>
    </w:p>
    <w:p w14:paraId="2A0263B4" w14:textId="77777777" w:rsidR="00DF5DFB" w:rsidRPr="00F566BF" w:rsidRDefault="00DF5DFB" w:rsidP="00DF5DFB">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38B7B626" w14:textId="77777777" w:rsidR="00DF5DFB" w:rsidRPr="00F566BF" w:rsidRDefault="00DF5DFB" w:rsidP="00DF5DFB">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7AD3ADC3" w14:textId="6B4473BD" w:rsidR="00DF5DFB" w:rsidRPr="00F566BF" w:rsidRDefault="00DF5DFB" w:rsidP="00DF5DFB">
      <w:pPr>
        <w:jc w:val="both"/>
        <w:rPr>
          <w:rFonts w:ascii="GHEA Grapalat" w:hAnsi="GHEA Grapalat"/>
          <w:sz w:val="22"/>
          <w:szCs w:val="22"/>
          <w:u w:val="single"/>
          <w:lang w:val="es-ES"/>
        </w:rPr>
      </w:pPr>
      <w:r>
        <w:rPr>
          <w:rFonts w:ascii="GHEA Grapalat" w:hAnsi="GHEA Grapalat"/>
          <w:sz w:val="20"/>
          <w:lang w:val="af-ZA"/>
        </w:rPr>
        <w:t xml:space="preserve">ՀՀ </w:t>
      </w:r>
      <w:r w:rsidR="00F25A11">
        <w:rPr>
          <w:rFonts w:ascii="GHEA Grapalat" w:hAnsi="GHEA Grapalat"/>
          <w:sz w:val="20"/>
          <w:lang w:val="hy-AM"/>
        </w:rPr>
        <w:t>ԱՆ «Քրեակատարողական բժշկության կենտրոն» ՊՈԱԿ-ի</w:t>
      </w:r>
      <w:r>
        <w:rPr>
          <w:rFonts w:ascii="GHEA Grapalat" w:hAnsi="GHEA Grapalat" w:cs="Sylfaen"/>
          <w:sz w:val="20"/>
          <w:szCs w:val="20"/>
          <w:lang w:val="es-ES"/>
        </w:rPr>
        <w:t xml:space="preserve"> </w:t>
      </w:r>
      <w:r w:rsidRPr="00F049D8">
        <w:rPr>
          <w:rFonts w:ascii="GHEA Grapalat" w:hAnsi="GHEA Grapalat" w:cs="Sylfaen"/>
          <w:sz w:val="20"/>
          <w:szCs w:val="20"/>
          <w:lang w:val="es-ES"/>
        </w:rPr>
        <w:t>կողմից</w:t>
      </w:r>
      <w:r w:rsidR="00F049D8">
        <w:rPr>
          <w:rFonts w:ascii="GHEA Grapalat" w:hAnsi="GHEA Grapalat" w:cs="Sylfaen"/>
          <w:sz w:val="20"/>
          <w:szCs w:val="20"/>
          <w:lang w:val="es-ES"/>
        </w:rPr>
        <w:t xml:space="preserve"> </w:t>
      </w:r>
      <w:r w:rsidR="0024754F" w:rsidRPr="00F566BF">
        <w:rPr>
          <w:rFonts w:ascii="GHEA Grapalat" w:hAnsi="GHEA Grapalat"/>
          <w:lang w:val="es-ES"/>
        </w:rPr>
        <w:t>«</w:t>
      </w:r>
      <w:r w:rsidR="0024754F">
        <w:rPr>
          <w:rFonts w:ascii="GHEA Grapalat" w:hAnsi="GHEA Grapalat" w:cs="Sylfaen"/>
          <w:b/>
          <w:lang w:val="hy-AM"/>
        </w:rPr>
        <w:t>ՔԲԿ-</w:t>
      </w:r>
      <w:r w:rsidR="0024754F">
        <w:rPr>
          <w:rFonts w:ascii="GHEA Grapalat" w:hAnsi="GHEA Grapalat" w:cs="Sylfaen"/>
          <w:b/>
          <w:lang w:val="es-ES"/>
        </w:rPr>
        <w:t>ԳՀԱՇՁԲ-22/2</w:t>
      </w:r>
      <w:r w:rsidR="0024754F">
        <w:rPr>
          <w:rFonts w:ascii="GHEA Grapalat" w:hAnsi="GHEA Grapalat" w:cs="Sylfaen"/>
          <w:b/>
          <w:lang w:val="hy-AM"/>
        </w:rPr>
        <w:t>2</w:t>
      </w:r>
      <w:r w:rsidR="0024754F" w:rsidRPr="000934D3">
        <w:rPr>
          <w:rFonts w:ascii="GHEA Grapalat" w:hAnsi="GHEA Grapalat" w:cs="Sylfaen"/>
          <w:b/>
          <w:lang w:val="es-ES"/>
        </w:rPr>
        <w:t xml:space="preserve">» </w:t>
      </w:r>
      <w:r w:rsidRPr="00F566BF">
        <w:rPr>
          <w:rFonts w:ascii="GHEA Grapalat" w:hAnsi="GHEA Grapalat" w:cs="Sylfaen"/>
          <w:sz w:val="20"/>
          <w:szCs w:val="20"/>
          <w:lang w:val="es-ES"/>
        </w:rPr>
        <w:t>ծածկագրով հայտարարված</w:t>
      </w:r>
    </w:p>
    <w:p w14:paraId="25BE0981" w14:textId="77777777" w:rsidR="00DF5DFB" w:rsidRPr="00F566BF" w:rsidRDefault="00DF5DFB" w:rsidP="00DF5DFB">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067F507D" w14:textId="77777777" w:rsidR="00DF5DFB" w:rsidRPr="00F566BF" w:rsidRDefault="00DF5DFB" w:rsidP="00DF5DFB">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5D3F8ED8" w14:textId="77777777" w:rsidR="00DF5DFB" w:rsidRPr="00F566BF" w:rsidRDefault="00DF5DFB" w:rsidP="00DF5DFB">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A57E097" w14:textId="77777777" w:rsidR="00DF5DFB" w:rsidRPr="00F566BF" w:rsidRDefault="00DF5DFB" w:rsidP="00DF5DFB">
      <w:pPr>
        <w:jc w:val="both"/>
        <w:rPr>
          <w:rFonts w:ascii="GHEA Grapalat" w:hAnsi="GHEA Grapalat"/>
          <w:sz w:val="12"/>
          <w:szCs w:val="12"/>
          <w:u w:val="single"/>
          <w:lang w:val="es-ES"/>
        </w:rPr>
      </w:pPr>
    </w:p>
    <w:p w14:paraId="484FDED1"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3B23C939"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66EB6C9E"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70B2CC3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1651BD51" w14:textId="77777777" w:rsidR="00DF5DFB" w:rsidRPr="00F566BF" w:rsidDel="00437CDB" w:rsidRDefault="00DF5DFB" w:rsidP="00DF5DFB">
      <w:pPr>
        <w:jc w:val="both"/>
        <w:rPr>
          <w:rFonts w:ascii="GHEA Grapalat" w:hAnsi="GHEA Grapalat" w:cs="Sylfaen"/>
          <w:sz w:val="20"/>
          <w:szCs w:val="20"/>
          <w:lang w:val="es-ES"/>
        </w:rPr>
      </w:pPr>
    </w:p>
    <w:p w14:paraId="58D883CC"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5450BDE" w14:textId="77777777" w:rsidR="00DF5DFB" w:rsidRDefault="00DF5DFB" w:rsidP="00DF5DFB">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44E5068F" w14:textId="77777777" w:rsidR="00DF5DFB" w:rsidRDefault="00DF5DFB" w:rsidP="00DF5DFB">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21397DA8" w14:textId="77777777" w:rsidR="00DF5DFB" w:rsidRPr="00F566BF" w:rsidRDefault="00DF5DFB" w:rsidP="00DF5DFB">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35966A7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հարկի</w:t>
      </w:r>
      <w:proofErr w:type="gramEnd"/>
      <w:r w:rsidRPr="00F566BF">
        <w:rPr>
          <w:rFonts w:ascii="GHEA Grapalat" w:hAnsi="GHEA Grapalat" w:cs="Arial"/>
          <w:vertAlign w:val="superscript"/>
          <w:lang w:val="es-ES"/>
        </w:rPr>
        <w:t xml:space="preserve"> վճարողի հաշվառման համարը</w:t>
      </w:r>
    </w:p>
    <w:p w14:paraId="667F98FE" w14:textId="77777777" w:rsidR="00DF5DFB" w:rsidRPr="00F566BF" w:rsidRDefault="00DF5DFB" w:rsidP="00DF5DFB">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481D3DD6" w14:textId="77777777" w:rsidR="00DF5DFB" w:rsidRPr="00F566BF" w:rsidRDefault="00DF5DFB" w:rsidP="00DF5DFB">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24DA145C" w14:textId="77777777" w:rsidR="00DF5DFB" w:rsidRPr="00F566BF" w:rsidRDefault="00DF5DFB" w:rsidP="00DF5DFB">
      <w:pPr>
        <w:jc w:val="right"/>
        <w:rPr>
          <w:rFonts w:ascii="GHEA Grapalat" w:hAnsi="GHEA Grapalat"/>
          <w:sz w:val="10"/>
          <w:szCs w:val="10"/>
          <w:lang w:val="es-ES"/>
        </w:rPr>
      </w:pPr>
    </w:p>
    <w:p w14:paraId="5D4BCA30" w14:textId="77777777" w:rsidR="00DF5DFB" w:rsidRPr="00F566BF" w:rsidRDefault="00DF5DFB" w:rsidP="00DF5DFB">
      <w:pPr>
        <w:jc w:val="right"/>
        <w:rPr>
          <w:rFonts w:ascii="GHEA Grapalat" w:hAnsi="GHEA Grapalat"/>
          <w:sz w:val="10"/>
          <w:szCs w:val="10"/>
          <w:lang w:val="es-ES"/>
        </w:rPr>
      </w:pPr>
    </w:p>
    <w:p w14:paraId="3F987931" w14:textId="77777777" w:rsidR="00DF5DFB" w:rsidRPr="00F566BF" w:rsidRDefault="00DF5DFB" w:rsidP="00DF5DFB">
      <w:pPr>
        <w:jc w:val="right"/>
        <w:rPr>
          <w:rFonts w:ascii="GHEA Grapalat" w:hAnsi="GHEA Grapalat"/>
          <w:sz w:val="10"/>
          <w:szCs w:val="10"/>
          <w:lang w:val="es-ES"/>
        </w:rPr>
      </w:pPr>
    </w:p>
    <w:p w14:paraId="576E19E7" w14:textId="77777777" w:rsidR="00DF5DFB" w:rsidRPr="00F566BF" w:rsidRDefault="00DF5DFB" w:rsidP="00DF5DFB">
      <w:pPr>
        <w:jc w:val="right"/>
        <w:rPr>
          <w:rFonts w:ascii="GHEA Grapalat" w:hAnsi="GHEA Grapalat"/>
          <w:sz w:val="10"/>
          <w:szCs w:val="10"/>
          <w:lang w:val="hy-AM"/>
        </w:rPr>
      </w:pPr>
    </w:p>
    <w:p w14:paraId="35E4893C" w14:textId="77777777" w:rsidR="00DF5DFB" w:rsidRPr="00966859" w:rsidRDefault="00DF5DFB" w:rsidP="00DF5DFB">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1B71A63B"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202DA55" w14:textId="77777777" w:rsidR="00DF5DFB" w:rsidRPr="00966859" w:rsidRDefault="00DF5DFB" w:rsidP="00DF5DFB">
      <w:pPr>
        <w:jc w:val="right"/>
        <w:rPr>
          <w:rFonts w:ascii="GHEA Grapalat" w:hAnsi="GHEA Grapalat"/>
          <w:sz w:val="10"/>
          <w:szCs w:val="10"/>
          <w:lang w:val="hy-AM"/>
        </w:rPr>
      </w:pPr>
    </w:p>
    <w:p w14:paraId="727ED1DB" w14:textId="77777777" w:rsidR="00DF5DFB" w:rsidRPr="00966859" w:rsidRDefault="00DF5DFB" w:rsidP="00DF5DFB">
      <w:pPr>
        <w:ind w:firstLine="708"/>
        <w:jc w:val="both"/>
        <w:rPr>
          <w:rFonts w:ascii="GHEA Grapalat" w:hAnsi="GHEA Grapalat" w:cs="Arial"/>
          <w:sz w:val="20"/>
          <w:szCs w:val="20"/>
          <w:lang w:val="hy-AM"/>
        </w:rPr>
      </w:pPr>
    </w:p>
    <w:p w14:paraId="0645BCD1" w14:textId="77777777" w:rsidR="00DF5DFB" w:rsidRPr="00DF5DFB" w:rsidRDefault="00DF5DFB" w:rsidP="00DF5DFB">
      <w:pPr>
        <w:jc w:val="both"/>
        <w:rPr>
          <w:rFonts w:ascii="GHEA Grapalat" w:hAnsi="GHEA Grapalat" w:cs="Arial"/>
          <w:u w:val="single"/>
          <w:vertAlign w:val="superscript"/>
          <w:lang w:val="hy-AM"/>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sidRPr="00DF5DFB">
        <w:rPr>
          <w:rFonts w:ascii="GHEA Grapalat" w:hAnsi="GHEA Grapalat"/>
          <w:sz w:val="20"/>
          <w:szCs w:val="20"/>
          <w:u w:val="single"/>
          <w:lang w:val="hy-AM"/>
        </w:rPr>
        <w:t>.</w:t>
      </w:r>
    </w:p>
    <w:p w14:paraId="3C6953F3"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2FC669B2" w14:textId="77777777" w:rsidR="00DF5DFB" w:rsidRPr="00966859" w:rsidRDefault="00DF5DFB" w:rsidP="00DF5DFB">
      <w:pPr>
        <w:ind w:firstLine="709"/>
        <w:jc w:val="both"/>
        <w:rPr>
          <w:rFonts w:ascii="GHEA Grapalat" w:hAnsi="GHEA Grapalat" w:cs="Arial"/>
          <w:sz w:val="20"/>
          <w:szCs w:val="20"/>
          <w:lang w:val="hy-AM"/>
        </w:rPr>
      </w:pPr>
    </w:p>
    <w:p w14:paraId="69D19206" w14:textId="77777777" w:rsidR="00DF5DFB" w:rsidRPr="00F566BF" w:rsidRDefault="00DF5DFB" w:rsidP="00DF5DFB">
      <w:pPr>
        <w:ind w:firstLine="709"/>
        <w:jc w:val="both"/>
        <w:rPr>
          <w:rFonts w:ascii="GHEA Grapalat" w:hAnsi="GHEA Grapalat"/>
          <w:sz w:val="20"/>
          <w:lang w:val="es-ES"/>
        </w:rPr>
      </w:pPr>
      <w:r w:rsidRPr="00F566BF">
        <w:rPr>
          <w:rFonts w:ascii="GHEA Grapalat" w:hAnsi="GHEA Grapalat" w:cs="Arial"/>
          <w:sz w:val="20"/>
          <w:szCs w:val="20"/>
          <w:lang w:val="es-ES"/>
        </w:rPr>
        <w:t>Սույնով</w:t>
      </w:r>
      <w:r w:rsidRPr="00F566BF">
        <w:rPr>
          <w:rFonts w:ascii="GHEA Grapalat" w:hAnsi="GHEA Grapalat"/>
          <w:sz w:val="20"/>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es-ES"/>
        </w:rPr>
        <w:t xml:space="preserve">                         </w:t>
      </w:r>
      <w:r w:rsidRPr="00F566BF">
        <w:rPr>
          <w:rFonts w:ascii="GHEA Grapalat" w:hAnsi="GHEA Grapalat"/>
          <w:sz w:val="20"/>
          <w:u w:val="single"/>
          <w:lang w:val="hy-AM"/>
        </w:rPr>
        <w:t xml:space="preserve">          </w:t>
      </w:r>
      <w:r w:rsidRPr="00F566BF">
        <w:rPr>
          <w:rFonts w:ascii="GHEA Grapalat" w:hAnsi="GHEA Grapalat"/>
          <w:lang w:val="hy-AM"/>
        </w:rPr>
        <w:t>-</w:t>
      </w:r>
      <w:r w:rsidRPr="00F566BF">
        <w:rPr>
          <w:rFonts w:ascii="GHEA Grapalat" w:hAnsi="GHEA Grapalat" w:cs="Arial"/>
          <w:sz w:val="20"/>
          <w:szCs w:val="20"/>
          <w:lang w:val="es-ES"/>
        </w:rPr>
        <w:t>ն հայտարարում և հավաստում է, որ՝</w:t>
      </w:r>
      <w:r w:rsidRPr="00F566BF">
        <w:rPr>
          <w:rFonts w:ascii="GHEA Grapalat" w:hAnsi="GHEA Grapalat" w:cs="Arial"/>
          <w:lang w:val="hy-AM"/>
        </w:rPr>
        <w:t xml:space="preserve"> </w:t>
      </w:r>
    </w:p>
    <w:p w14:paraId="27DBF182" w14:textId="77777777" w:rsidR="00DF5DFB" w:rsidRPr="00F566BF" w:rsidRDefault="00DF5DFB" w:rsidP="00DF5DFB">
      <w:pPr>
        <w:jc w:val="both"/>
        <w:rPr>
          <w:rFonts w:ascii="GHEA Grapalat" w:hAnsi="GHEA Grapalat"/>
          <w:i/>
          <w:sz w:val="16"/>
          <w:vertAlign w:val="superscript"/>
          <w:lang w:val="es-ES"/>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es-ES"/>
        </w:rPr>
        <w:t xml:space="preserve">                                    </w:t>
      </w:r>
      <w:r w:rsidRPr="00F566BF">
        <w:rPr>
          <w:rFonts w:ascii="GHEA Grapalat" w:hAnsi="GHEA Grapalat" w:cs="Sylfaen"/>
          <w:vertAlign w:val="superscript"/>
          <w:lang w:val="hy-AM"/>
        </w:rPr>
        <w:t>մասնակցի անվանում</w:t>
      </w:r>
    </w:p>
    <w:p w14:paraId="3BCCCF56" w14:textId="6ED7BE0D" w:rsidR="00DF5DFB" w:rsidRPr="000934D3" w:rsidRDefault="00DF5DFB" w:rsidP="00DF5DFB">
      <w:pPr>
        <w:ind w:firstLine="708"/>
        <w:jc w:val="both"/>
        <w:rPr>
          <w:rFonts w:ascii="GHEA Grapalat" w:hAnsi="GHEA Grapalat" w:cs="Sylfaen"/>
          <w:sz w:val="20"/>
          <w:szCs w:val="20"/>
          <w:lang w:val="hy-AM"/>
        </w:rPr>
      </w:pPr>
      <w:r w:rsidRPr="00F566BF">
        <w:rPr>
          <w:rFonts w:ascii="GHEA Grapalat" w:hAnsi="GHEA Grapalat" w:cs="Arial"/>
          <w:sz w:val="20"/>
          <w:szCs w:val="20"/>
          <w:lang w:val="es-ES"/>
        </w:rPr>
        <w:t xml:space="preserve">1) </w:t>
      </w:r>
      <w:r w:rsidRPr="000934D3">
        <w:rPr>
          <w:rFonts w:ascii="GHEA Grapalat" w:hAnsi="GHEA Grapalat" w:cs="Arial"/>
          <w:sz w:val="20"/>
          <w:szCs w:val="20"/>
          <w:lang w:val="es-ES"/>
        </w:rPr>
        <w:t xml:space="preserve">բավարարում է </w:t>
      </w:r>
      <w:r w:rsidR="0024754F" w:rsidRPr="00F566BF">
        <w:rPr>
          <w:rFonts w:ascii="GHEA Grapalat" w:hAnsi="GHEA Grapalat"/>
          <w:lang w:val="es-ES"/>
        </w:rPr>
        <w:t>«</w:t>
      </w:r>
      <w:r w:rsidR="0024754F">
        <w:rPr>
          <w:rFonts w:ascii="GHEA Grapalat" w:hAnsi="GHEA Grapalat" w:cs="Sylfaen"/>
          <w:b/>
          <w:lang w:val="hy-AM"/>
        </w:rPr>
        <w:t>ՔԲԿ-</w:t>
      </w:r>
      <w:r w:rsidR="0024754F">
        <w:rPr>
          <w:rFonts w:ascii="GHEA Grapalat" w:hAnsi="GHEA Grapalat" w:cs="Sylfaen"/>
          <w:b/>
          <w:lang w:val="es-ES"/>
        </w:rPr>
        <w:t>ԳՀԱՇՁԲ-22/2</w:t>
      </w:r>
      <w:r w:rsidR="0024754F">
        <w:rPr>
          <w:rFonts w:ascii="GHEA Grapalat" w:hAnsi="GHEA Grapalat" w:cs="Sylfaen"/>
          <w:b/>
          <w:lang w:val="hy-AM"/>
        </w:rPr>
        <w:t>2</w:t>
      </w:r>
      <w:r w:rsidR="0024754F" w:rsidRPr="000934D3">
        <w:rPr>
          <w:rFonts w:ascii="GHEA Grapalat" w:hAnsi="GHEA Grapalat" w:cs="Sylfaen"/>
          <w:b/>
          <w:lang w:val="es-ES"/>
        </w:rPr>
        <w:t>»</w:t>
      </w:r>
      <w:r w:rsidR="0024754F">
        <w:rPr>
          <w:rFonts w:ascii="GHEA Grapalat" w:hAnsi="GHEA Grapalat" w:cs="Sylfaen"/>
          <w:b/>
          <w:lang w:val="hy-AM"/>
        </w:rPr>
        <w:t xml:space="preserve"> </w:t>
      </w:r>
      <w:r w:rsidRPr="000934D3">
        <w:rPr>
          <w:rFonts w:ascii="GHEA Grapalat" w:hAnsi="GHEA Grapalat" w:cs="Arial"/>
          <w:sz w:val="20"/>
          <w:szCs w:val="20"/>
          <w:lang w:val="es-ES"/>
        </w:rPr>
        <w:t xml:space="preserve">ծածկագրով  գնանշման հարցման հրավերով սահմանված մասնակցության իրավունքի պահանջներին </w:t>
      </w:r>
      <w:r w:rsidRPr="000934D3">
        <w:rPr>
          <w:rFonts w:ascii="GHEA Grapalat" w:hAnsi="GHEA Grapalat" w:cs="Arial"/>
          <w:sz w:val="20"/>
          <w:szCs w:val="20"/>
          <w:lang w:val="hy-AM"/>
        </w:rPr>
        <w:t xml:space="preserve"> և </w:t>
      </w:r>
      <w:r w:rsidRPr="000934D3">
        <w:rPr>
          <w:rFonts w:ascii="GHEA Grapalat" w:hAnsi="GHEA Grapalat" w:cs="Sylfaen"/>
          <w:sz w:val="20"/>
          <w:szCs w:val="20"/>
          <w:lang w:val="hy-AM"/>
        </w:rPr>
        <w:t>պարտավորվում ընտրված մասնակից ճանաչվելու դեպքում,  հրավերով սահմանված կարգով և ժամկետում, ներկայացնել որակավորման ապահովում</w:t>
      </w:r>
      <w:r w:rsidRPr="000934D3">
        <w:rPr>
          <w:rStyle w:val="af6"/>
          <w:rFonts w:ascii="GHEA Grapalat" w:hAnsi="GHEA Grapalat" w:cs="Arial"/>
          <w:sz w:val="20"/>
          <w:szCs w:val="20"/>
          <w:lang w:val="es-ES"/>
        </w:rPr>
        <w:footnoteReference w:id="4"/>
      </w:r>
      <w:r w:rsidRPr="000934D3">
        <w:rPr>
          <w:rFonts w:ascii="GHEA Grapalat" w:hAnsi="GHEA Grapalat" w:cs="Sylfaen"/>
          <w:sz w:val="20"/>
          <w:szCs w:val="20"/>
          <w:lang w:val="es-ES"/>
        </w:rPr>
        <w:t xml:space="preserve">  .</w:t>
      </w:r>
      <w:r w:rsidRPr="000934D3">
        <w:rPr>
          <w:rFonts w:ascii="GHEA Grapalat" w:hAnsi="GHEA Grapalat" w:cs="Sylfaen"/>
          <w:sz w:val="20"/>
          <w:szCs w:val="20"/>
          <w:lang w:val="hy-AM"/>
        </w:rPr>
        <w:t xml:space="preserve"> </w:t>
      </w:r>
    </w:p>
    <w:p w14:paraId="3B3AD82E" w14:textId="2B4AC797" w:rsidR="00DF5DFB" w:rsidRPr="000934D3" w:rsidRDefault="00DF5DFB" w:rsidP="00DF5DFB">
      <w:pPr>
        <w:ind w:firstLine="708"/>
        <w:jc w:val="both"/>
        <w:rPr>
          <w:rFonts w:ascii="GHEA Grapalat" w:hAnsi="GHEA Grapalat" w:cs="Arial"/>
          <w:sz w:val="20"/>
          <w:szCs w:val="20"/>
          <w:lang w:val="es-ES"/>
        </w:rPr>
      </w:pPr>
      <w:r w:rsidRPr="000934D3">
        <w:rPr>
          <w:rFonts w:ascii="GHEA Grapalat" w:hAnsi="GHEA Grapalat" w:cs="Arial"/>
          <w:sz w:val="20"/>
          <w:szCs w:val="20"/>
          <w:lang w:val="hy-AM"/>
        </w:rPr>
        <w:t>2</w:t>
      </w:r>
      <w:r w:rsidRPr="000934D3">
        <w:rPr>
          <w:rFonts w:ascii="GHEA Grapalat" w:hAnsi="GHEA Grapalat" w:cs="Arial"/>
          <w:sz w:val="20"/>
          <w:szCs w:val="20"/>
          <w:lang w:val="es-ES"/>
        </w:rPr>
        <w:t xml:space="preserve">) </w:t>
      </w:r>
      <w:r w:rsidR="0024754F" w:rsidRPr="00F566BF">
        <w:rPr>
          <w:rFonts w:ascii="GHEA Grapalat" w:hAnsi="GHEA Grapalat"/>
          <w:lang w:val="es-ES"/>
        </w:rPr>
        <w:t>«</w:t>
      </w:r>
      <w:r w:rsidR="0024754F">
        <w:rPr>
          <w:rFonts w:ascii="GHEA Grapalat" w:hAnsi="GHEA Grapalat" w:cs="Sylfaen"/>
          <w:b/>
          <w:lang w:val="hy-AM"/>
        </w:rPr>
        <w:t>ՔԲԿ-</w:t>
      </w:r>
      <w:r w:rsidR="0024754F">
        <w:rPr>
          <w:rFonts w:ascii="GHEA Grapalat" w:hAnsi="GHEA Grapalat" w:cs="Sylfaen"/>
          <w:b/>
          <w:lang w:val="es-ES"/>
        </w:rPr>
        <w:t>ԳՀԱՇՁԲ-22/2</w:t>
      </w:r>
      <w:r w:rsidR="0024754F">
        <w:rPr>
          <w:rFonts w:ascii="GHEA Grapalat" w:hAnsi="GHEA Grapalat" w:cs="Sylfaen"/>
          <w:b/>
          <w:lang w:val="hy-AM"/>
        </w:rPr>
        <w:t>2</w:t>
      </w:r>
      <w:r w:rsidR="0024754F" w:rsidRPr="000934D3">
        <w:rPr>
          <w:rFonts w:ascii="GHEA Grapalat" w:hAnsi="GHEA Grapalat" w:cs="Sylfaen"/>
          <w:b/>
          <w:lang w:val="es-ES"/>
        </w:rPr>
        <w:t>»</w:t>
      </w:r>
      <w:r w:rsidR="0024754F">
        <w:rPr>
          <w:rFonts w:ascii="GHEA Grapalat" w:hAnsi="GHEA Grapalat" w:cs="Sylfaen"/>
          <w:b/>
          <w:lang w:val="hy-AM"/>
        </w:rPr>
        <w:t xml:space="preserve"> </w:t>
      </w:r>
      <w:r w:rsidRPr="000934D3">
        <w:rPr>
          <w:rFonts w:ascii="GHEA Grapalat" w:hAnsi="GHEA Grapalat" w:cs="Arial"/>
          <w:sz w:val="20"/>
          <w:szCs w:val="20"/>
          <w:lang w:val="es-ES"/>
        </w:rPr>
        <w:t>ծածկագրով գնանշման հարցմանն մասնակցելու շրջանակում`</w:t>
      </w:r>
      <w:r w:rsidRPr="000934D3">
        <w:rPr>
          <w:rFonts w:ascii="GHEA Grapalat" w:hAnsi="GHEA Grapalat" w:cs="Sylfaen"/>
          <w:sz w:val="20"/>
          <w:szCs w:val="20"/>
          <w:lang w:val="es-ES"/>
        </w:rPr>
        <w:t xml:space="preserve">  </w:t>
      </w:r>
    </w:p>
    <w:p w14:paraId="35273169" w14:textId="77777777" w:rsidR="004B38E4" w:rsidRPr="004B38E4" w:rsidRDefault="004B38E4" w:rsidP="004B38E4">
      <w:pPr>
        <w:pStyle w:val="aff3"/>
        <w:numPr>
          <w:ilvl w:val="0"/>
          <w:numId w:val="18"/>
        </w:numPr>
        <w:rPr>
          <w:rFonts w:ascii="GHEA Grapalat" w:hAnsi="GHEA Grapalat" w:cs="Arial"/>
          <w:sz w:val="20"/>
          <w:szCs w:val="20"/>
          <w:lang w:val="es-ES" w:eastAsia="en-US"/>
        </w:rPr>
      </w:pPr>
      <w:r w:rsidRPr="004B38E4">
        <w:rPr>
          <w:rFonts w:ascii="GHEA Grapalat" w:hAnsi="GHEA Grapalat" w:cs="Arial"/>
          <w:sz w:val="20"/>
          <w:szCs w:val="20"/>
          <w:lang w:val="es-ES" w:eastAsia="en-US"/>
        </w:rPr>
        <w:t>թույլ չի տվել և (կամ) թույլ չի տալու անբարեխիղճ մրցակցություն, գերիշխող դիրքի չարաշահում և հակամրցակցային համաձայնություն,</w:t>
      </w:r>
    </w:p>
    <w:p w14:paraId="79479B3D" w14:textId="77777777" w:rsidR="00DF5DFB" w:rsidRPr="00F566BF" w:rsidRDefault="00DF5DFB" w:rsidP="00DF5DFB">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4B1B6354" w14:textId="77777777" w:rsidR="00DF5DFB" w:rsidRPr="00F566BF" w:rsidRDefault="00DF5DFB" w:rsidP="00DF5DFB">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74BE6434"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lastRenderedPageBreak/>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47172529" w14:textId="77777777" w:rsidR="00DF5DFB" w:rsidRPr="00F566BF" w:rsidRDefault="00DF5DFB" w:rsidP="00DF5DFB">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DF982EA"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48202FDC" w14:textId="77777777" w:rsidR="00DF5DFB" w:rsidRPr="00F566BF" w:rsidRDefault="00DF5DFB" w:rsidP="00DF5DFB">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5D8F77F" w14:textId="77777777" w:rsidR="00DF5DFB" w:rsidRDefault="00DF5DFB" w:rsidP="00DF5DFB">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3F9B7E2E" w14:textId="77777777" w:rsidR="00DF5DFB" w:rsidRPr="00821851" w:rsidRDefault="00DF5DFB" w:rsidP="00DF5DFB">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4B4489A5" w14:textId="77777777" w:rsidR="00DF5DFB" w:rsidRPr="00F566BF" w:rsidRDefault="00DF5DFB" w:rsidP="00DF5DF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1F615E1A" w14:textId="77777777" w:rsidR="00DF5DFB" w:rsidRPr="00F87FBC" w:rsidRDefault="00DF5DFB" w:rsidP="00DF5DFB">
      <w:pPr>
        <w:jc w:val="both"/>
        <w:rPr>
          <w:rFonts w:ascii="GHEA Grapalat" w:hAnsi="GHEA Grapalat"/>
          <w:sz w:val="22"/>
          <w:szCs w:val="22"/>
          <w:lang w:val="hy-AM"/>
        </w:rPr>
      </w:pPr>
    </w:p>
    <w:p w14:paraId="7563D925" w14:textId="77777777" w:rsidR="00DF5DFB" w:rsidRDefault="00DF5DFB" w:rsidP="00DF5DFB">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28E4825" w14:textId="77777777" w:rsidR="00DF5DFB" w:rsidRPr="00F566BF" w:rsidRDefault="00DF5DFB" w:rsidP="00DF5DFB">
      <w:pPr>
        <w:jc w:val="both"/>
        <w:rPr>
          <w:rFonts w:ascii="GHEA Grapalat" w:hAnsi="GHEA Grapalat"/>
          <w:sz w:val="20"/>
          <w:lang w:val="es-ES"/>
        </w:rPr>
      </w:pPr>
      <w:r w:rsidRPr="00F566BF">
        <w:rPr>
          <w:rFonts w:ascii="GHEA Grapalat" w:hAnsi="GHEA Grapalat" w:cs="Arial"/>
          <w:sz w:val="20"/>
          <w:szCs w:val="20"/>
          <w:lang w:val="es-ES"/>
        </w:rPr>
        <w:t xml:space="preserve"> </w:t>
      </w:r>
    </w:p>
    <w:p w14:paraId="777275E6" w14:textId="77777777" w:rsidR="00DF5DFB" w:rsidRPr="00F566BF" w:rsidRDefault="00DF5DFB" w:rsidP="00DF5DFB">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7D21FD2D" w14:textId="77777777" w:rsidR="00DF5DFB" w:rsidRPr="00F566BF" w:rsidRDefault="00DF5DFB" w:rsidP="00DF5DFB">
      <w:pPr>
        <w:jc w:val="both"/>
        <w:rPr>
          <w:rFonts w:ascii="GHEA Grapalat" w:hAnsi="GHEA Grapalat" w:cs="Arial"/>
          <w:sz w:val="20"/>
          <w:vertAlign w:val="superscript"/>
          <w:lang w:val="es-ES"/>
        </w:rPr>
      </w:pPr>
    </w:p>
    <w:p w14:paraId="1BFA94AC" w14:textId="77777777" w:rsidR="00DF5DFB" w:rsidRPr="00F566BF" w:rsidRDefault="00DF5DFB" w:rsidP="00DF5DFB">
      <w:pPr>
        <w:jc w:val="both"/>
        <w:rPr>
          <w:rFonts w:ascii="GHEA Grapalat" w:hAnsi="GHEA Grapalat"/>
          <w:sz w:val="20"/>
          <w:lang w:val="hy-AM"/>
        </w:rPr>
      </w:pPr>
      <w:r w:rsidRPr="00F566BF">
        <w:rPr>
          <w:rFonts w:ascii="GHEA Grapalat" w:hAnsi="GHEA Grapalat"/>
          <w:sz w:val="20"/>
          <w:lang w:val="hy-AM"/>
        </w:rPr>
        <w:t xml:space="preserve">    </w:t>
      </w:r>
    </w:p>
    <w:p w14:paraId="35E6EC5F" w14:textId="77263E8E" w:rsidR="00B2572B" w:rsidRPr="005E1F72" w:rsidRDefault="00DF5DFB" w:rsidP="00DF5DFB">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af6"/>
          <w:rFonts w:ascii="GHEA Grapalat" w:hAnsi="GHEA Grapalat" w:cs="Arial"/>
          <w:color w:val="FFFFFF"/>
          <w:sz w:val="20"/>
          <w:lang w:val="hy-AM"/>
        </w:rPr>
        <w:footnoteReference w:id="5"/>
      </w:r>
      <w:r w:rsidRPr="00F566BF">
        <w:rPr>
          <w:rFonts w:ascii="GHEA Grapalat" w:hAnsi="GHEA Grapalat" w:cs="Arial"/>
          <w:sz w:val="20"/>
          <w:lang w:val="hy-AM"/>
        </w:rPr>
        <w:tab/>
      </w:r>
    </w:p>
    <w:p w14:paraId="7706BEB7" w14:textId="77777777" w:rsidR="00B2572B" w:rsidRPr="005E1F72" w:rsidRDefault="00B2572B" w:rsidP="00EF3662">
      <w:pPr>
        <w:pStyle w:val="31"/>
        <w:spacing w:line="240" w:lineRule="auto"/>
        <w:jc w:val="right"/>
        <w:rPr>
          <w:rFonts w:ascii="GHEA Grapalat" w:hAnsi="GHEA Grapalat"/>
          <w:b/>
          <w:lang w:val="hy-AM"/>
        </w:rPr>
      </w:pPr>
    </w:p>
    <w:p w14:paraId="58CF7A40" w14:textId="77777777" w:rsidR="00B2572B" w:rsidRPr="005E1F72" w:rsidRDefault="00B2572B" w:rsidP="00EF3662">
      <w:pPr>
        <w:pStyle w:val="31"/>
        <w:spacing w:line="240" w:lineRule="auto"/>
        <w:jc w:val="right"/>
        <w:rPr>
          <w:rFonts w:ascii="GHEA Grapalat" w:hAnsi="GHEA Grapalat"/>
          <w:b/>
          <w:lang w:val="hy-AM"/>
        </w:rPr>
      </w:pPr>
    </w:p>
    <w:p w14:paraId="2A91C830" w14:textId="77777777" w:rsidR="00CE3A99" w:rsidRPr="005E1F72" w:rsidRDefault="00CE3A99" w:rsidP="00CE3A99">
      <w:pPr>
        <w:pStyle w:val="31"/>
        <w:spacing w:line="240" w:lineRule="auto"/>
        <w:jc w:val="right"/>
        <w:rPr>
          <w:rFonts w:ascii="GHEA Grapalat" w:hAnsi="GHEA Grapalat" w:cs="Sylfaen"/>
          <w:b/>
          <w:lang w:val="hy-AM"/>
        </w:rPr>
      </w:pPr>
      <w:r>
        <w:rPr>
          <w:rFonts w:ascii="GHEA Grapalat" w:hAnsi="GHEA Grapalat" w:cs="Sylfaen"/>
          <w:b/>
          <w:lang w:val="hy-AM"/>
        </w:rPr>
        <w:br w:type="page"/>
      </w:r>
      <w:r w:rsidRPr="005E1F72">
        <w:rPr>
          <w:rFonts w:ascii="GHEA Grapalat" w:hAnsi="GHEA Grapalat" w:cs="Sylfaen"/>
          <w:b/>
          <w:lang w:val="hy-AM"/>
        </w:rPr>
        <w:lastRenderedPageBreak/>
        <w:t xml:space="preserve"> </w:t>
      </w:r>
    </w:p>
    <w:p w14:paraId="35B9923C" w14:textId="77777777" w:rsidR="000B1088" w:rsidRPr="00F049D8" w:rsidRDefault="000B1088" w:rsidP="000B1088">
      <w:pPr>
        <w:pStyle w:val="3"/>
        <w:spacing w:line="240" w:lineRule="auto"/>
        <w:ind w:firstLine="567"/>
        <w:jc w:val="right"/>
        <w:rPr>
          <w:rFonts w:ascii="GHEA Grapalat" w:hAnsi="GHEA Grapalat" w:cs="Arial"/>
          <w:b/>
          <w:i w:val="0"/>
          <w:lang w:val="hy-AM"/>
        </w:rPr>
      </w:pPr>
      <w:r w:rsidRPr="00F049D8">
        <w:rPr>
          <w:rFonts w:ascii="GHEA Grapalat" w:hAnsi="GHEA Grapalat" w:cs="Sylfaen"/>
          <w:b/>
          <w:i w:val="0"/>
          <w:lang w:val="hy-AM"/>
        </w:rPr>
        <w:t>Հավելված</w:t>
      </w:r>
      <w:r w:rsidRPr="00F049D8">
        <w:rPr>
          <w:rFonts w:ascii="GHEA Grapalat" w:hAnsi="GHEA Grapalat" w:cs="Arial"/>
          <w:b/>
          <w:i w:val="0"/>
          <w:lang w:val="hy-AM"/>
        </w:rPr>
        <w:t xml:space="preserve"> </w:t>
      </w:r>
      <w:r w:rsidR="00E968EF" w:rsidRPr="00F049D8">
        <w:rPr>
          <w:rFonts w:ascii="GHEA Grapalat" w:hAnsi="GHEA Grapalat" w:cs="Arial"/>
          <w:b/>
          <w:i w:val="0"/>
          <w:lang w:val="hy-AM"/>
        </w:rPr>
        <w:t>1.1</w:t>
      </w:r>
    </w:p>
    <w:p w14:paraId="573E65B8" w14:textId="0C253366" w:rsidR="00DF5DFB" w:rsidRPr="00F049D8" w:rsidRDefault="0024754F" w:rsidP="00DF5DFB">
      <w:pPr>
        <w:pStyle w:val="31"/>
        <w:spacing w:line="240" w:lineRule="auto"/>
        <w:jc w:val="right"/>
        <w:rPr>
          <w:rFonts w:ascii="GHEA Grapalat" w:hAnsi="GHEA Grapalat" w:cs="Sylfaen"/>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ԳՀԱՇՁԲ-22/2</w:t>
      </w:r>
      <w:r>
        <w:rPr>
          <w:rFonts w:ascii="GHEA Grapalat" w:hAnsi="GHEA Grapalat" w:cs="Sylfaen"/>
          <w:b/>
          <w:lang w:val="hy-AM"/>
        </w:rPr>
        <w:t>2</w:t>
      </w:r>
      <w:r w:rsidRPr="000934D3">
        <w:rPr>
          <w:rFonts w:ascii="GHEA Grapalat" w:hAnsi="GHEA Grapalat" w:cs="Sylfaen"/>
          <w:b/>
          <w:lang w:val="es-ES"/>
        </w:rPr>
        <w:t>»</w:t>
      </w:r>
      <w:r>
        <w:rPr>
          <w:rFonts w:ascii="GHEA Grapalat" w:hAnsi="GHEA Grapalat" w:cs="Sylfaen"/>
          <w:b/>
          <w:lang w:val="hy-AM"/>
        </w:rPr>
        <w:t xml:space="preserve"> </w:t>
      </w:r>
      <w:r w:rsidR="00DF5DFB" w:rsidRPr="00F049D8">
        <w:rPr>
          <w:rFonts w:ascii="GHEA Grapalat" w:hAnsi="GHEA Grapalat" w:cs="Sylfaen"/>
          <w:b/>
          <w:lang w:val="hy-AM"/>
        </w:rPr>
        <w:t>ծածկագրով</w:t>
      </w:r>
    </w:p>
    <w:p w14:paraId="0FD136F0" w14:textId="77777777" w:rsidR="00DF5DFB" w:rsidRPr="00F049D8" w:rsidRDefault="00DF5DFB" w:rsidP="00DF5DFB">
      <w:pPr>
        <w:pStyle w:val="31"/>
        <w:spacing w:line="240" w:lineRule="auto"/>
        <w:jc w:val="right"/>
        <w:rPr>
          <w:rFonts w:ascii="GHEA Grapalat" w:hAnsi="GHEA Grapalat" w:cs="Sylfaen"/>
          <w:b/>
          <w:lang w:val="hy-AM"/>
        </w:rPr>
      </w:pPr>
      <w:r w:rsidRPr="00F049D8">
        <w:rPr>
          <w:rFonts w:ascii="GHEA Grapalat" w:hAnsi="GHEA Grapalat" w:cs="Sylfaen"/>
          <w:b/>
          <w:lang w:val="hy-AM"/>
        </w:rPr>
        <w:t>գնանշման հարցման</w:t>
      </w:r>
      <w:r w:rsidRPr="00F049D8">
        <w:rPr>
          <w:rFonts w:ascii="GHEA Grapalat" w:hAnsi="GHEA Grapalat" w:cs="Arial"/>
          <w:b/>
          <w:lang w:val="hy-AM"/>
        </w:rPr>
        <w:t xml:space="preserve"> </w:t>
      </w:r>
      <w:r w:rsidRPr="00F049D8">
        <w:rPr>
          <w:rFonts w:ascii="GHEA Grapalat" w:hAnsi="GHEA Grapalat" w:cs="Sylfaen"/>
          <w:b/>
          <w:lang w:val="hy-AM"/>
        </w:rPr>
        <w:t>հրավերի</w:t>
      </w:r>
    </w:p>
    <w:p w14:paraId="5FEC0A91" w14:textId="77777777" w:rsidR="000B1088" w:rsidRPr="00F049D8" w:rsidRDefault="000B1088" w:rsidP="000B1088">
      <w:pPr>
        <w:ind w:left="-66"/>
        <w:jc w:val="center"/>
        <w:rPr>
          <w:rFonts w:ascii="GHEA Grapalat" w:hAnsi="GHEA Grapalat"/>
          <w:b/>
          <w:lang w:val="hy-AM"/>
        </w:rPr>
      </w:pPr>
    </w:p>
    <w:p w14:paraId="7D5E3AEF" w14:textId="77777777" w:rsidR="000B1088" w:rsidRPr="00F049D8" w:rsidRDefault="000B1088" w:rsidP="000B1088">
      <w:pPr>
        <w:pStyle w:val="3"/>
        <w:spacing w:line="240" w:lineRule="auto"/>
        <w:ind w:firstLine="567"/>
        <w:jc w:val="left"/>
        <w:rPr>
          <w:rFonts w:ascii="GHEA Grapalat" w:hAnsi="GHEA Grapalat"/>
          <w:b/>
          <w:lang w:val="hy-AM"/>
        </w:rPr>
      </w:pPr>
    </w:p>
    <w:p w14:paraId="2307CFFF" w14:textId="77777777" w:rsidR="000B1088" w:rsidRPr="00611587" w:rsidRDefault="000B1088" w:rsidP="000B1088">
      <w:pPr>
        <w:pStyle w:val="3"/>
        <w:spacing w:line="240" w:lineRule="auto"/>
        <w:ind w:firstLine="567"/>
        <w:rPr>
          <w:rFonts w:ascii="GHEA Grapalat" w:hAnsi="GHEA Grapalat"/>
          <w:b/>
          <w:i w:val="0"/>
          <w:lang w:val="hy-AM"/>
        </w:rPr>
      </w:pPr>
      <w:r w:rsidRPr="00611587">
        <w:rPr>
          <w:rFonts w:ascii="GHEA Grapalat" w:hAnsi="GHEA Grapalat"/>
          <w:b/>
          <w:i w:val="0"/>
          <w:lang w:val="hy-AM"/>
        </w:rPr>
        <w:t>ՆԿԱՐԱԳԻՐ</w:t>
      </w:r>
    </w:p>
    <w:p w14:paraId="7DC33623" w14:textId="4F55D4C3" w:rsidR="000B1088" w:rsidRDefault="00D37A8C" w:rsidP="000B1088">
      <w:pPr>
        <w:pStyle w:val="3"/>
        <w:spacing w:line="240" w:lineRule="auto"/>
        <w:ind w:firstLine="567"/>
        <w:rPr>
          <w:rFonts w:ascii="GHEA Grapalat" w:hAnsi="GHEA Grapalat"/>
          <w:b/>
          <w:i w:val="0"/>
          <w:lang w:val="hy-AM"/>
        </w:rPr>
      </w:pPr>
      <w:r w:rsidRPr="00611587">
        <w:rPr>
          <w:rFonts w:ascii="GHEA Grapalat" w:hAnsi="GHEA Grapalat"/>
          <w:b/>
          <w:i w:val="0"/>
          <w:lang w:val="hy-AM"/>
        </w:rPr>
        <w:t xml:space="preserve">սարքերի և սարքավորումների </w:t>
      </w:r>
    </w:p>
    <w:p w14:paraId="2AD024D8" w14:textId="77777777" w:rsidR="00611587" w:rsidRPr="00611587" w:rsidRDefault="00611587" w:rsidP="00611587">
      <w:pPr>
        <w:rPr>
          <w:lang w:val="hy-AM"/>
        </w:rPr>
      </w:pPr>
    </w:p>
    <w:p w14:paraId="4500C803" w14:textId="288A0A57" w:rsidR="000B1088" w:rsidRPr="00611587" w:rsidRDefault="00611587"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611587">
        <w:rPr>
          <w:rFonts w:ascii="GHEA Grapalat" w:hAnsi="GHEA Grapalat" w:cs="Arial"/>
          <w:sz w:val="20"/>
          <w:szCs w:val="20"/>
          <w:lang w:val="es-ES"/>
        </w:rPr>
        <w:t>-ն</w:t>
      </w:r>
      <w:r>
        <w:rPr>
          <w:rFonts w:ascii="GHEA Grapalat" w:hAnsi="GHEA Grapalat" w:cs="Arial"/>
          <w:sz w:val="20"/>
          <w:szCs w:val="20"/>
          <w:lang w:val="es-ES"/>
        </w:rPr>
        <w:t xml:space="preserve">  </w:t>
      </w:r>
      <w:r w:rsidR="0024754F" w:rsidRPr="00F566BF">
        <w:rPr>
          <w:rFonts w:ascii="GHEA Grapalat" w:hAnsi="GHEA Grapalat"/>
          <w:lang w:val="es-ES"/>
        </w:rPr>
        <w:t>«</w:t>
      </w:r>
      <w:r w:rsidR="0024754F">
        <w:rPr>
          <w:rFonts w:ascii="GHEA Grapalat" w:hAnsi="GHEA Grapalat" w:cs="Sylfaen"/>
          <w:b/>
          <w:lang w:val="hy-AM"/>
        </w:rPr>
        <w:t>ՔԲԿ-</w:t>
      </w:r>
      <w:r w:rsidR="0024754F">
        <w:rPr>
          <w:rFonts w:ascii="GHEA Grapalat" w:hAnsi="GHEA Grapalat" w:cs="Sylfaen"/>
          <w:b/>
          <w:lang w:val="es-ES"/>
        </w:rPr>
        <w:t>ԳՀԱՇՁԲ-22/2</w:t>
      </w:r>
      <w:r w:rsidR="0024754F">
        <w:rPr>
          <w:rFonts w:ascii="GHEA Grapalat" w:hAnsi="GHEA Grapalat" w:cs="Sylfaen"/>
          <w:b/>
          <w:lang w:val="hy-AM"/>
        </w:rPr>
        <w:t>2</w:t>
      </w:r>
      <w:r w:rsidR="0024754F" w:rsidRPr="000934D3">
        <w:rPr>
          <w:rFonts w:ascii="GHEA Grapalat" w:hAnsi="GHEA Grapalat" w:cs="Sylfaen"/>
          <w:b/>
          <w:lang w:val="es-ES"/>
        </w:rPr>
        <w:t>»</w:t>
      </w:r>
    </w:p>
    <w:p w14:paraId="4A05F920" w14:textId="77777777" w:rsidR="000B1088" w:rsidRPr="00F049D8" w:rsidRDefault="000B1088" w:rsidP="000B1088">
      <w:pPr>
        <w:jc w:val="both"/>
        <w:rPr>
          <w:rFonts w:ascii="GHEA Grapalat" w:hAnsi="GHEA Grapalat" w:cs="Arial"/>
          <w:sz w:val="20"/>
          <w:szCs w:val="20"/>
          <w:u w:val="single"/>
          <w:lang w:val="es-ES"/>
        </w:rPr>
      </w:pPr>
      <w:r w:rsidRPr="00611587">
        <w:rPr>
          <w:rFonts w:ascii="GHEA Grapalat" w:hAnsi="GHEA Grapalat"/>
          <w:sz w:val="20"/>
          <w:vertAlign w:val="superscript"/>
          <w:lang w:val="es-ES"/>
        </w:rPr>
        <w:t xml:space="preserve">                                                    </w:t>
      </w:r>
      <w:r w:rsidR="0050401E" w:rsidRPr="007E1A25">
        <w:rPr>
          <w:rFonts w:ascii="GHEA Grapalat" w:hAnsi="GHEA Grapalat"/>
          <w:sz w:val="20"/>
          <w:vertAlign w:val="superscript"/>
          <w:lang w:val="hy-AM"/>
        </w:rPr>
        <w:t>մ</w:t>
      </w:r>
      <w:r w:rsidRPr="00611587">
        <w:rPr>
          <w:rFonts w:ascii="GHEA Grapalat" w:hAnsi="GHEA Grapalat"/>
          <w:sz w:val="20"/>
          <w:vertAlign w:val="superscript"/>
          <w:lang w:val="hy-AM"/>
        </w:rPr>
        <w:t>ասնակցի անվանումը</w:t>
      </w:r>
    </w:p>
    <w:p w14:paraId="623318E4" w14:textId="7E51077C" w:rsidR="000B1088" w:rsidRPr="00F049D8" w:rsidRDefault="000B1088" w:rsidP="000B1088">
      <w:pPr>
        <w:jc w:val="both"/>
        <w:rPr>
          <w:rFonts w:ascii="GHEA Grapalat" w:hAnsi="GHEA Grapalat"/>
          <w:lang w:val="hy-AM"/>
        </w:rPr>
      </w:pPr>
      <w:proofErr w:type="gramStart"/>
      <w:r w:rsidRPr="00F049D8">
        <w:rPr>
          <w:rFonts w:ascii="GHEA Grapalat" w:hAnsi="GHEA Grapalat" w:cs="Arial"/>
          <w:sz w:val="20"/>
          <w:szCs w:val="20"/>
          <w:lang w:val="es-ES"/>
        </w:rPr>
        <w:t>ծածկագրով</w:t>
      </w:r>
      <w:proofErr w:type="gramEnd"/>
      <w:r w:rsidRPr="00F049D8">
        <w:rPr>
          <w:rFonts w:ascii="GHEA Grapalat" w:hAnsi="GHEA Grapalat" w:cs="Arial"/>
          <w:sz w:val="20"/>
          <w:szCs w:val="20"/>
          <w:lang w:val="es-ES"/>
        </w:rPr>
        <w:t xml:space="preserve"> </w:t>
      </w:r>
      <w:r w:rsidR="00DF5DFB" w:rsidRPr="00F049D8">
        <w:rPr>
          <w:rFonts w:ascii="GHEA Grapalat" w:hAnsi="GHEA Grapalat" w:cs="Arial"/>
          <w:sz w:val="20"/>
          <w:szCs w:val="20"/>
          <w:lang w:val="es-ES"/>
        </w:rPr>
        <w:t xml:space="preserve">գնանշման հարցման </w:t>
      </w:r>
      <w:r w:rsidRPr="00F049D8">
        <w:rPr>
          <w:rFonts w:ascii="GHEA Grapalat" w:hAnsi="GHEA Grapalat" w:cs="Arial"/>
          <w:sz w:val="20"/>
          <w:szCs w:val="20"/>
          <w:lang w:val="es-ES"/>
        </w:rPr>
        <w:t xml:space="preserve"> շրջանակում ըստ չափաբաժինների ստորև ներկայացնում է իր կողմից առաջարկվող </w:t>
      </w:r>
      <w:r w:rsidR="0050401E" w:rsidRPr="00F049D8">
        <w:rPr>
          <w:rFonts w:ascii="GHEA Grapalat" w:hAnsi="GHEA Grapalat" w:cs="Arial"/>
          <w:sz w:val="20"/>
          <w:szCs w:val="20"/>
          <w:lang w:val="es-ES"/>
        </w:rPr>
        <w:t xml:space="preserve">սարքերի և սարքավորումների </w:t>
      </w:r>
      <w:r w:rsidRPr="00F049D8">
        <w:rPr>
          <w:rFonts w:ascii="GHEA Grapalat" w:hAnsi="GHEA Grapalat" w:cs="Arial"/>
          <w:sz w:val="20"/>
          <w:szCs w:val="20"/>
          <w:lang w:val="es-ES"/>
        </w:rPr>
        <w:t xml:space="preserve">նկարագիրը </w:t>
      </w:r>
    </w:p>
    <w:p w14:paraId="5D4EBB9E" w14:textId="77777777" w:rsidR="000B1088" w:rsidRPr="00F049D8" w:rsidRDefault="000B1088" w:rsidP="000B1088">
      <w:pPr>
        <w:pStyle w:val="3"/>
        <w:spacing w:line="240" w:lineRule="auto"/>
        <w:ind w:firstLine="567"/>
        <w:rPr>
          <w:rFonts w:ascii="GHEA Grapalat" w:hAnsi="GHEA Grapalat" w:cs="Arial"/>
          <w:lang w:val="es-ES"/>
        </w:rPr>
      </w:pPr>
    </w:p>
    <w:p w14:paraId="30807F9B" w14:textId="77777777" w:rsidR="000B1088" w:rsidRPr="00F049D8"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328"/>
        <w:gridCol w:w="5903"/>
        <w:gridCol w:w="1304"/>
      </w:tblGrid>
      <w:tr w:rsidR="000B1088" w:rsidRPr="00F049D8" w14:paraId="11995C24" w14:textId="77777777" w:rsidTr="00FA5AD9">
        <w:tc>
          <w:tcPr>
            <w:tcW w:w="1265" w:type="dxa"/>
            <w:tcBorders>
              <w:right w:val="nil"/>
            </w:tcBorders>
            <w:vAlign w:val="center"/>
          </w:tcPr>
          <w:p w14:paraId="4CAC23AA" w14:textId="39CAE058" w:rsidR="000B1088" w:rsidRPr="00FA5AD9" w:rsidRDefault="000B1088" w:rsidP="007760A5">
            <w:pPr>
              <w:jc w:val="center"/>
              <w:rPr>
                <w:rFonts w:ascii="GHEA Grapalat" w:hAnsi="GHEA Grapalat"/>
                <w:b/>
                <w:bCs/>
                <w:sz w:val="16"/>
                <w:szCs w:val="18"/>
                <w:lang w:val="hy-AM"/>
              </w:rPr>
            </w:pPr>
          </w:p>
        </w:tc>
        <w:tc>
          <w:tcPr>
            <w:tcW w:w="8535" w:type="dxa"/>
            <w:gridSpan w:val="3"/>
            <w:tcBorders>
              <w:left w:val="nil"/>
            </w:tcBorders>
            <w:vAlign w:val="center"/>
          </w:tcPr>
          <w:p w14:paraId="02E1201B" w14:textId="77777777" w:rsidR="000B1088" w:rsidRPr="00F049D8" w:rsidRDefault="000B1088" w:rsidP="007760A5">
            <w:pPr>
              <w:jc w:val="center"/>
              <w:rPr>
                <w:rFonts w:ascii="GHEA Grapalat" w:hAnsi="GHEA Grapalat"/>
                <w:b/>
                <w:bCs/>
                <w:sz w:val="16"/>
                <w:szCs w:val="18"/>
                <w:lang w:val="es-ES"/>
              </w:rPr>
            </w:pPr>
            <w:r w:rsidRPr="00F049D8">
              <w:rPr>
                <w:rFonts w:ascii="GHEA Grapalat" w:hAnsi="GHEA Grapalat"/>
                <w:b/>
                <w:bCs/>
                <w:sz w:val="16"/>
                <w:szCs w:val="18"/>
                <w:lang w:val="es-ES"/>
              </w:rPr>
              <w:t xml:space="preserve">Առաջարկվող </w:t>
            </w:r>
            <w:r w:rsidR="001B12D4" w:rsidRPr="00F049D8">
              <w:rPr>
                <w:rFonts w:ascii="GHEA Grapalat" w:hAnsi="GHEA Grapalat"/>
                <w:b/>
                <w:bCs/>
                <w:sz w:val="16"/>
                <w:szCs w:val="18"/>
                <w:lang w:val="es-ES"/>
              </w:rPr>
              <w:t xml:space="preserve">սարքերի և սարքավորումների </w:t>
            </w:r>
          </w:p>
        </w:tc>
      </w:tr>
      <w:tr w:rsidR="004469F2" w:rsidRPr="007320DA" w14:paraId="79EB0551" w14:textId="77777777" w:rsidTr="00294CEC">
        <w:tc>
          <w:tcPr>
            <w:tcW w:w="1265" w:type="dxa"/>
            <w:tcBorders>
              <w:right w:val="single" w:sz="4" w:space="0" w:color="auto"/>
            </w:tcBorders>
            <w:vAlign w:val="center"/>
          </w:tcPr>
          <w:p w14:paraId="43708AA0" w14:textId="370D74AC" w:rsidR="004469F2" w:rsidRPr="00F049D8" w:rsidRDefault="004469F2" w:rsidP="007760A5">
            <w:pPr>
              <w:jc w:val="center"/>
              <w:rPr>
                <w:rFonts w:ascii="GHEA Grapalat" w:hAnsi="GHEA Grapalat"/>
                <w:b/>
                <w:bCs/>
                <w:sz w:val="16"/>
                <w:szCs w:val="18"/>
                <w:lang w:val="es-ES"/>
              </w:rPr>
            </w:pPr>
            <w:r>
              <w:rPr>
                <w:rFonts w:ascii="GHEA Grapalat" w:hAnsi="GHEA Grapalat"/>
                <w:b/>
                <w:bCs/>
                <w:sz w:val="16"/>
                <w:szCs w:val="18"/>
                <w:lang w:val="hy-AM"/>
              </w:rPr>
              <w:t>Անվանումը</w:t>
            </w:r>
          </w:p>
        </w:tc>
        <w:tc>
          <w:tcPr>
            <w:tcW w:w="1328" w:type="dxa"/>
            <w:tcBorders>
              <w:left w:val="single" w:sz="4" w:space="0" w:color="auto"/>
            </w:tcBorders>
            <w:vAlign w:val="center"/>
          </w:tcPr>
          <w:p w14:paraId="4F82F9C9" w14:textId="77777777" w:rsidR="004469F2" w:rsidRPr="00F049D8" w:rsidRDefault="004469F2" w:rsidP="007760A5">
            <w:pPr>
              <w:jc w:val="center"/>
              <w:rPr>
                <w:rFonts w:ascii="GHEA Grapalat" w:hAnsi="GHEA Grapalat"/>
                <w:b/>
                <w:bCs/>
                <w:sz w:val="16"/>
                <w:szCs w:val="18"/>
                <w:lang w:val="es-ES"/>
              </w:rPr>
            </w:pPr>
            <w:r w:rsidRPr="00F049D8">
              <w:rPr>
                <w:rFonts w:ascii="GHEA Grapalat" w:hAnsi="GHEA Grapalat"/>
                <w:b/>
                <w:bCs/>
                <w:sz w:val="16"/>
                <w:szCs w:val="18"/>
              </w:rPr>
              <w:t>ֆ</w:t>
            </w:r>
            <w:r w:rsidRPr="00F049D8">
              <w:rPr>
                <w:rFonts w:ascii="GHEA Grapalat" w:hAnsi="GHEA Grapalat"/>
                <w:b/>
                <w:bCs/>
                <w:sz w:val="16"/>
                <w:szCs w:val="18"/>
                <w:lang w:val="hy-AM"/>
              </w:rPr>
              <w:t>իրմային անվանումը</w:t>
            </w:r>
          </w:p>
        </w:tc>
        <w:tc>
          <w:tcPr>
            <w:tcW w:w="5903" w:type="dxa"/>
            <w:vAlign w:val="center"/>
          </w:tcPr>
          <w:p w14:paraId="6FA0662B" w14:textId="77777777" w:rsidR="004469F2" w:rsidRPr="00F049D8" w:rsidRDefault="004469F2" w:rsidP="007760A5">
            <w:pPr>
              <w:jc w:val="center"/>
              <w:rPr>
                <w:rFonts w:ascii="GHEA Grapalat" w:hAnsi="GHEA Grapalat"/>
                <w:b/>
                <w:bCs/>
                <w:sz w:val="16"/>
                <w:szCs w:val="18"/>
                <w:lang w:val="es-ES"/>
              </w:rPr>
            </w:pPr>
            <w:r w:rsidRPr="00F049D8">
              <w:rPr>
                <w:rFonts w:ascii="GHEA Grapalat" w:hAnsi="GHEA Grapalat"/>
                <w:b/>
                <w:bCs/>
                <w:sz w:val="16"/>
                <w:szCs w:val="18"/>
                <w:lang w:val="es-ES"/>
              </w:rPr>
              <w:t>տեխնիկական բնութագրերը</w:t>
            </w:r>
          </w:p>
        </w:tc>
        <w:tc>
          <w:tcPr>
            <w:tcW w:w="1304" w:type="dxa"/>
            <w:vAlign w:val="center"/>
          </w:tcPr>
          <w:p w14:paraId="777C62E6" w14:textId="77777777" w:rsidR="004469F2" w:rsidRPr="007320DA" w:rsidRDefault="004469F2" w:rsidP="007760A5">
            <w:pPr>
              <w:jc w:val="center"/>
              <w:rPr>
                <w:rFonts w:ascii="GHEA Grapalat" w:hAnsi="GHEA Grapalat"/>
                <w:b/>
                <w:bCs/>
                <w:sz w:val="16"/>
                <w:szCs w:val="18"/>
                <w:lang w:val="es-ES"/>
              </w:rPr>
            </w:pPr>
            <w:r w:rsidRPr="00F049D8">
              <w:rPr>
                <w:rFonts w:ascii="GHEA Grapalat" w:hAnsi="GHEA Grapalat"/>
                <w:b/>
                <w:bCs/>
                <w:sz w:val="16"/>
                <w:szCs w:val="18"/>
                <w:lang w:val="es-ES"/>
              </w:rPr>
              <w:t>երաշխիքային ժամկետները</w:t>
            </w:r>
          </w:p>
        </w:tc>
      </w:tr>
      <w:tr w:rsidR="004469F2" w:rsidRPr="007320DA" w14:paraId="16360A13" w14:textId="77777777" w:rsidTr="00294CEC">
        <w:trPr>
          <w:trHeight w:val="1104"/>
        </w:trPr>
        <w:tc>
          <w:tcPr>
            <w:tcW w:w="1265" w:type="dxa"/>
            <w:vAlign w:val="center"/>
          </w:tcPr>
          <w:p w14:paraId="4837E6B1" w14:textId="77777777" w:rsidR="004469F2" w:rsidRPr="007320DA" w:rsidRDefault="004469F2" w:rsidP="007760A5">
            <w:pPr>
              <w:jc w:val="center"/>
              <w:rPr>
                <w:rFonts w:ascii="GHEA Grapalat" w:hAnsi="GHEA Grapalat"/>
                <w:b/>
                <w:bCs/>
                <w:sz w:val="16"/>
                <w:szCs w:val="18"/>
                <w:lang w:val="es-ES"/>
              </w:rPr>
            </w:pPr>
          </w:p>
        </w:tc>
        <w:tc>
          <w:tcPr>
            <w:tcW w:w="1328" w:type="dxa"/>
            <w:vAlign w:val="center"/>
          </w:tcPr>
          <w:p w14:paraId="2399EE4B" w14:textId="77777777" w:rsidR="004469F2" w:rsidRPr="007320DA" w:rsidDel="00E968EF" w:rsidRDefault="004469F2" w:rsidP="007760A5">
            <w:pPr>
              <w:jc w:val="center"/>
              <w:rPr>
                <w:rFonts w:ascii="GHEA Grapalat" w:hAnsi="GHEA Grapalat"/>
                <w:b/>
                <w:bCs/>
                <w:sz w:val="16"/>
                <w:szCs w:val="18"/>
                <w:lang w:val="hy-AM"/>
              </w:rPr>
            </w:pPr>
          </w:p>
        </w:tc>
        <w:tc>
          <w:tcPr>
            <w:tcW w:w="5903" w:type="dxa"/>
            <w:vAlign w:val="center"/>
          </w:tcPr>
          <w:p w14:paraId="6391E4D3" w14:textId="77777777" w:rsidR="004469F2" w:rsidRPr="007320DA" w:rsidRDefault="004469F2" w:rsidP="007760A5">
            <w:pPr>
              <w:jc w:val="center"/>
              <w:rPr>
                <w:rFonts w:ascii="GHEA Grapalat" w:hAnsi="GHEA Grapalat"/>
                <w:b/>
                <w:bCs/>
                <w:sz w:val="16"/>
                <w:szCs w:val="18"/>
                <w:lang w:val="es-ES"/>
              </w:rPr>
            </w:pPr>
          </w:p>
        </w:tc>
        <w:tc>
          <w:tcPr>
            <w:tcW w:w="1304" w:type="dxa"/>
            <w:vAlign w:val="center"/>
          </w:tcPr>
          <w:p w14:paraId="6F046225" w14:textId="77777777" w:rsidR="004469F2" w:rsidRPr="007320DA" w:rsidRDefault="004469F2" w:rsidP="007760A5">
            <w:pPr>
              <w:jc w:val="center"/>
              <w:rPr>
                <w:rFonts w:ascii="GHEA Grapalat" w:hAnsi="GHEA Grapalat"/>
                <w:b/>
                <w:bCs/>
                <w:sz w:val="16"/>
                <w:szCs w:val="18"/>
                <w:lang w:val="es-ES"/>
              </w:rPr>
            </w:pPr>
          </w:p>
        </w:tc>
      </w:tr>
    </w:tbl>
    <w:p w14:paraId="592DA681" w14:textId="77777777" w:rsidR="000B1088" w:rsidRPr="007320DA" w:rsidRDefault="000B1088" w:rsidP="000B1088">
      <w:pPr>
        <w:pStyle w:val="3"/>
        <w:spacing w:line="240" w:lineRule="auto"/>
        <w:ind w:firstLine="567"/>
        <w:jc w:val="left"/>
        <w:rPr>
          <w:rFonts w:ascii="GHEA Grapalat" w:hAnsi="GHEA Grapalat"/>
          <w:b/>
          <w:lang w:val="en-US"/>
        </w:rPr>
      </w:pPr>
    </w:p>
    <w:p w14:paraId="47598219" w14:textId="77777777" w:rsidR="000B1088" w:rsidRPr="007320DA" w:rsidRDefault="000B1088" w:rsidP="000B1088">
      <w:pPr>
        <w:pStyle w:val="3"/>
        <w:spacing w:line="240" w:lineRule="auto"/>
        <w:ind w:firstLine="567"/>
        <w:jc w:val="left"/>
        <w:rPr>
          <w:rFonts w:ascii="GHEA Grapalat" w:hAnsi="GHEA Grapalat"/>
          <w:b/>
          <w:lang w:val="en-US"/>
        </w:rPr>
      </w:pPr>
    </w:p>
    <w:p w14:paraId="4FE0CDC0" w14:textId="77777777" w:rsidR="000B1088" w:rsidRPr="007320DA" w:rsidRDefault="000B1088" w:rsidP="000B1088">
      <w:pPr>
        <w:pStyle w:val="3"/>
        <w:spacing w:line="240" w:lineRule="auto"/>
        <w:ind w:firstLine="567"/>
        <w:jc w:val="left"/>
        <w:rPr>
          <w:rFonts w:ascii="GHEA Grapalat" w:hAnsi="GHEA Grapalat"/>
          <w:b/>
          <w:lang w:val="en-US"/>
        </w:rPr>
      </w:pPr>
    </w:p>
    <w:p w14:paraId="7E422254" w14:textId="77777777" w:rsidR="000B1088" w:rsidRPr="007320DA" w:rsidRDefault="000B1088" w:rsidP="000B1088">
      <w:pPr>
        <w:pStyle w:val="3"/>
        <w:spacing w:line="240" w:lineRule="auto"/>
        <w:ind w:firstLine="567"/>
        <w:jc w:val="left"/>
        <w:rPr>
          <w:rFonts w:ascii="GHEA Grapalat" w:hAnsi="GHEA Grapalat"/>
          <w:b/>
          <w:lang w:val="en-US"/>
        </w:rPr>
      </w:pPr>
    </w:p>
    <w:p w14:paraId="4A2BD9B7" w14:textId="77777777" w:rsidR="000B1088" w:rsidRPr="007320DA" w:rsidRDefault="000B1088" w:rsidP="000B1088">
      <w:pPr>
        <w:rPr>
          <w:rFonts w:ascii="GHEA Grapalat" w:hAnsi="GHEA Grapalat"/>
          <w:sz w:val="20"/>
          <w:lang w:val="es-ES"/>
        </w:rPr>
      </w:pPr>
    </w:p>
    <w:p w14:paraId="0F4C1C39" w14:textId="77777777" w:rsidR="000B1088" w:rsidRPr="007320DA" w:rsidRDefault="000B1088" w:rsidP="000B1088">
      <w:pPr>
        <w:jc w:val="both"/>
        <w:rPr>
          <w:rFonts w:ascii="GHEA Grapalat" w:hAnsi="GHEA Grapalat"/>
          <w:sz w:val="20"/>
          <w:u w:val="single"/>
        </w:rPr>
      </w:pP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rPr>
        <w:tab/>
      </w:r>
      <w:r w:rsidRPr="007320DA">
        <w:rPr>
          <w:rFonts w:ascii="GHEA Grapalat" w:hAnsi="GHEA Grapalat"/>
          <w:sz w:val="20"/>
          <w:u w:val="single"/>
        </w:rPr>
        <w:tab/>
      </w:r>
      <w:r w:rsidRPr="007320DA">
        <w:rPr>
          <w:rFonts w:ascii="GHEA Grapalat" w:hAnsi="GHEA Grapalat"/>
          <w:sz w:val="20"/>
          <w:u w:val="single"/>
        </w:rPr>
        <w:tab/>
      </w:r>
      <w:r w:rsidRPr="007320DA">
        <w:rPr>
          <w:rFonts w:ascii="GHEA Grapalat" w:hAnsi="GHEA Grapalat"/>
          <w:sz w:val="20"/>
          <w:u w:val="single"/>
        </w:rPr>
        <w:tab/>
        <w:t xml:space="preserve">    </w:t>
      </w:r>
    </w:p>
    <w:p w14:paraId="75E368E8" w14:textId="77777777" w:rsidR="000B1088" w:rsidRPr="007320DA" w:rsidRDefault="00DB4B74" w:rsidP="000B1088">
      <w:pPr>
        <w:jc w:val="both"/>
        <w:rPr>
          <w:rFonts w:ascii="GHEA Grapalat" w:hAnsi="GHEA Grapalat"/>
          <w:sz w:val="20"/>
          <w:u w:val="single"/>
        </w:rPr>
      </w:pPr>
      <w:r>
        <w:rPr>
          <w:rFonts w:ascii="GHEA Grapalat" w:hAnsi="GHEA Grapalat" w:cs="Sylfaen"/>
          <w:sz w:val="20"/>
          <w:vertAlign w:val="superscript"/>
          <w:lang w:val="hy-AM"/>
        </w:rPr>
        <w:t xml:space="preserve">                          </w:t>
      </w:r>
      <w:r w:rsidR="000B1088" w:rsidRPr="007320DA">
        <w:rPr>
          <w:rFonts w:ascii="GHEA Grapalat" w:hAnsi="GHEA Grapalat" w:cs="Sylfaen"/>
          <w:sz w:val="20"/>
          <w:vertAlign w:val="superscript"/>
          <w:lang w:val="hy-AM"/>
        </w:rPr>
        <w:t>մասնակցի անվանումը (ղեկավարի պաշտոնը, անուն ազգանունը)</w:t>
      </w:r>
      <w:r w:rsidR="000B1088" w:rsidRPr="007320DA">
        <w:rPr>
          <w:rFonts w:ascii="GHEA Grapalat" w:hAnsi="GHEA Grapalat" w:cs="Sylfaen"/>
          <w:sz w:val="20"/>
          <w:vertAlign w:val="superscript"/>
        </w:rPr>
        <w:t xml:space="preserve">  </w:t>
      </w:r>
      <w:r w:rsidR="000B1088" w:rsidRPr="007320DA">
        <w:rPr>
          <w:rFonts w:ascii="GHEA Grapalat" w:hAnsi="GHEA Grapalat" w:cs="Sylfaen"/>
          <w:sz w:val="20"/>
          <w:vertAlign w:val="superscript"/>
        </w:rPr>
        <w:tab/>
      </w:r>
      <w:r w:rsidR="000B1088" w:rsidRPr="007320DA">
        <w:rPr>
          <w:rFonts w:ascii="GHEA Grapalat" w:hAnsi="GHEA Grapalat" w:cs="Sylfaen"/>
          <w:sz w:val="20"/>
          <w:vertAlign w:val="superscript"/>
        </w:rPr>
        <w:tab/>
      </w:r>
      <w:r w:rsidR="000B1088" w:rsidRPr="007320DA">
        <w:rPr>
          <w:rFonts w:ascii="GHEA Grapalat" w:hAnsi="GHEA Grapalat" w:cs="Sylfaen"/>
          <w:vertAlign w:val="superscript"/>
        </w:rPr>
        <w:t xml:space="preserve">                           </w:t>
      </w:r>
      <w:r w:rsidR="000B1088" w:rsidRPr="007320DA">
        <w:rPr>
          <w:rFonts w:ascii="GHEA Grapalat" w:hAnsi="GHEA Grapalat" w:cs="Sylfaen"/>
          <w:sz w:val="20"/>
          <w:vertAlign w:val="superscript"/>
          <w:lang w:val="hy-AM"/>
        </w:rPr>
        <w:t>ստորագրությո</w:t>
      </w:r>
      <w:r w:rsidR="000B1088" w:rsidRPr="007320DA">
        <w:rPr>
          <w:rFonts w:ascii="GHEA Grapalat" w:hAnsi="GHEA Grapalat" w:cs="Sylfaen"/>
          <w:sz w:val="20"/>
          <w:vertAlign w:val="superscript"/>
        </w:rPr>
        <w:t>ւն</w:t>
      </w:r>
      <w:r w:rsidR="000B1088" w:rsidRPr="007320DA">
        <w:rPr>
          <w:rFonts w:ascii="GHEA Grapalat" w:hAnsi="GHEA Grapalat" w:cs="Sylfaen"/>
          <w:sz w:val="20"/>
          <w:lang w:val="hy-AM"/>
        </w:rPr>
        <w:t xml:space="preserve"> </w:t>
      </w:r>
    </w:p>
    <w:p w14:paraId="303C80F2" w14:textId="77777777" w:rsidR="000B1088" w:rsidRPr="007320DA" w:rsidRDefault="000B1088" w:rsidP="000B1088">
      <w:pPr>
        <w:jc w:val="right"/>
        <w:rPr>
          <w:rFonts w:ascii="GHEA Grapalat" w:hAnsi="GHEA Grapalat" w:cs="Sylfaen"/>
          <w:sz w:val="20"/>
        </w:rPr>
      </w:pPr>
    </w:p>
    <w:p w14:paraId="1C2B96B6" w14:textId="77777777" w:rsidR="000B1088" w:rsidRPr="007320DA" w:rsidRDefault="000B1088" w:rsidP="000B1088">
      <w:pPr>
        <w:jc w:val="right"/>
        <w:rPr>
          <w:rFonts w:ascii="GHEA Grapalat" w:hAnsi="GHEA Grapalat" w:cs="Sylfaen"/>
          <w:sz w:val="20"/>
        </w:rPr>
      </w:pPr>
    </w:p>
    <w:p w14:paraId="4F4192F1" w14:textId="77777777" w:rsidR="000B1088" w:rsidRPr="007320DA" w:rsidRDefault="000B1088" w:rsidP="000B1088">
      <w:pPr>
        <w:jc w:val="right"/>
        <w:rPr>
          <w:rFonts w:ascii="GHEA Grapalat" w:hAnsi="GHEA Grapalat" w:cs="Arial"/>
          <w:sz w:val="20"/>
          <w:lang w:val="hy-AM"/>
        </w:rPr>
      </w:pPr>
      <w:r w:rsidRPr="007320DA">
        <w:rPr>
          <w:rFonts w:ascii="GHEA Grapalat" w:hAnsi="GHEA Grapalat" w:cs="Sylfaen"/>
          <w:sz w:val="20"/>
          <w:lang w:val="hy-AM"/>
        </w:rPr>
        <w:t>Կ</w:t>
      </w:r>
      <w:r w:rsidRPr="007320DA">
        <w:rPr>
          <w:rFonts w:ascii="GHEA Grapalat" w:hAnsi="GHEA Grapalat" w:cs="Arial"/>
          <w:sz w:val="20"/>
          <w:lang w:val="hy-AM"/>
        </w:rPr>
        <w:t xml:space="preserve">. </w:t>
      </w:r>
      <w:r w:rsidRPr="007320DA">
        <w:rPr>
          <w:rFonts w:ascii="GHEA Grapalat" w:hAnsi="GHEA Grapalat" w:cs="Sylfaen"/>
          <w:sz w:val="20"/>
          <w:lang w:val="hy-AM"/>
        </w:rPr>
        <w:t>Տ</w:t>
      </w:r>
      <w:r w:rsidRPr="007320DA">
        <w:rPr>
          <w:rFonts w:ascii="GHEA Grapalat" w:hAnsi="GHEA Grapalat" w:cs="Arial"/>
          <w:sz w:val="20"/>
          <w:lang w:val="hy-AM"/>
        </w:rPr>
        <w:t>.</w:t>
      </w:r>
      <w:r w:rsidRPr="007320DA">
        <w:rPr>
          <w:rFonts w:ascii="GHEA Grapalat" w:hAnsi="GHEA Grapalat" w:cs="Arial"/>
          <w:sz w:val="20"/>
          <w:lang w:val="hy-AM"/>
        </w:rPr>
        <w:tab/>
      </w:r>
      <w:r w:rsidRPr="007320DA">
        <w:rPr>
          <w:rFonts w:ascii="GHEA Grapalat" w:hAnsi="GHEA Grapalat" w:cs="Arial"/>
          <w:sz w:val="20"/>
          <w:lang w:val="hy-AM"/>
        </w:rPr>
        <w:tab/>
        <w:t xml:space="preserve"> </w:t>
      </w:r>
    </w:p>
    <w:p w14:paraId="21AF04B0" w14:textId="77777777" w:rsidR="000B1088" w:rsidRPr="007320DA" w:rsidRDefault="000B1088" w:rsidP="000B1088">
      <w:pPr>
        <w:jc w:val="right"/>
        <w:rPr>
          <w:rFonts w:ascii="GHEA Grapalat" w:hAnsi="GHEA Grapalat"/>
          <w:sz w:val="20"/>
          <w:lang w:val="hy-AM"/>
        </w:rPr>
      </w:pPr>
    </w:p>
    <w:p w14:paraId="5253A54F" w14:textId="77777777" w:rsidR="000B1088" w:rsidRPr="007320DA" w:rsidRDefault="000B1088" w:rsidP="000B1088">
      <w:pPr>
        <w:jc w:val="right"/>
        <w:rPr>
          <w:rFonts w:ascii="GHEA Grapalat" w:hAnsi="GHEA Grapalat"/>
          <w:sz w:val="20"/>
          <w:lang w:val="hy-AM"/>
        </w:rPr>
      </w:pPr>
    </w:p>
    <w:p w14:paraId="6BE8B192" w14:textId="68019849" w:rsidR="00614AC6" w:rsidRDefault="00614AC6" w:rsidP="00614AC6">
      <w:pPr>
        <w:pStyle w:val="31"/>
        <w:spacing w:line="240" w:lineRule="auto"/>
        <w:ind w:firstLine="0"/>
        <w:jc w:val="right"/>
        <w:rPr>
          <w:rFonts w:ascii="GHEA Grapalat" w:hAnsi="GHEA Grapalat"/>
          <w:b/>
          <w:lang w:val="hy-AM"/>
        </w:rPr>
      </w:pPr>
    </w:p>
    <w:p w14:paraId="203C141E" w14:textId="3BDC9672" w:rsidR="00DF5DFB" w:rsidRDefault="00DF5DFB" w:rsidP="00614AC6">
      <w:pPr>
        <w:pStyle w:val="31"/>
        <w:spacing w:line="240" w:lineRule="auto"/>
        <w:ind w:firstLine="0"/>
        <w:jc w:val="right"/>
        <w:rPr>
          <w:rFonts w:ascii="GHEA Grapalat" w:hAnsi="GHEA Grapalat"/>
          <w:b/>
          <w:lang w:val="hy-AM"/>
        </w:rPr>
      </w:pPr>
    </w:p>
    <w:p w14:paraId="18845B33" w14:textId="28AB6774" w:rsidR="00DF5DFB" w:rsidRDefault="00DF5DFB" w:rsidP="00614AC6">
      <w:pPr>
        <w:pStyle w:val="31"/>
        <w:spacing w:line="240" w:lineRule="auto"/>
        <w:ind w:firstLine="0"/>
        <w:jc w:val="right"/>
        <w:rPr>
          <w:rFonts w:ascii="GHEA Grapalat" w:hAnsi="GHEA Grapalat"/>
          <w:b/>
          <w:lang w:val="hy-AM"/>
        </w:rPr>
      </w:pPr>
    </w:p>
    <w:p w14:paraId="52ACA242" w14:textId="43D9A501" w:rsidR="00DF5DFB" w:rsidRDefault="00DF5DFB" w:rsidP="00614AC6">
      <w:pPr>
        <w:pStyle w:val="31"/>
        <w:spacing w:line="240" w:lineRule="auto"/>
        <w:ind w:firstLine="0"/>
        <w:jc w:val="right"/>
        <w:rPr>
          <w:rFonts w:ascii="GHEA Grapalat" w:hAnsi="GHEA Grapalat"/>
          <w:b/>
          <w:lang w:val="hy-AM"/>
        </w:rPr>
      </w:pPr>
    </w:p>
    <w:p w14:paraId="0F9BE7D7" w14:textId="6B19D9BA" w:rsidR="00DF5DFB" w:rsidRDefault="00DF5DFB" w:rsidP="00614AC6">
      <w:pPr>
        <w:pStyle w:val="31"/>
        <w:spacing w:line="240" w:lineRule="auto"/>
        <w:ind w:firstLine="0"/>
        <w:jc w:val="right"/>
        <w:rPr>
          <w:rFonts w:ascii="GHEA Grapalat" w:hAnsi="GHEA Grapalat"/>
          <w:b/>
          <w:lang w:val="hy-AM"/>
        </w:rPr>
      </w:pPr>
    </w:p>
    <w:p w14:paraId="59C29E5E" w14:textId="1A426846" w:rsidR="00DF5DFB" w:rsidRDefault="00DF5DFB" w:rsidP="00614AC6">
      <w:pPr>
        <w:pStyle w:val="31"/>
        <w:spacing w:line="240" w:lineRule="auto"/>
        <w:ind w:firstLine="0"/>
        <w:jc w:val="right"/>
        <w:rPr>
          <w:rFonts w:ascii="GHEA Grapalat" w:hAnsi="GHEA Grapalat"/>
          <w:b/>
          <w:lang w:val="hy-AM"/>
        </w:rPr>
      </w:pPr>
    </w:p>
    <w:p w14:paraId="00A6FD08" w14:textId="2145C6D8" w:rsidR="00DF5DFB" w:rsidRDefault="00DF5DFB" w:rsidP="00614AC6">
      <w:pPr>
        <w:pStyle w:val="31"/>
        <w:spacing w:line="240" w:lineRule="auto"/>
        <w:ind w:firstLine="0"/>
        <w:jc w:val="right"/>
        <w:rPr>
          <w:rFonts w:ascii="GHEA Grapalat" w:hAnsi="GHEA Grapalat"/>
          <w:b/>
          <w:lang w:val="hy-AM"/>
        </w:rPr>
      </w:pPr>
    </w:p>
    <w:p w14:paraId="0CEA0305" w14:textId="08829ECA" w:rsidR="00DF5DFB" w:rsidRDefault="00DF5DFB" w:rsidP="00614AC6">
      <w:pPr>
        <w:pStyle w:val="31"/>
        <w:spacing w:line="240" w:lineRule="auto"/>
        <w:ind w:firstLine="0"/>
        <w:jc w:val="right"/>
        <w:rPr>
          <w:rFonts w:ascii="GHEA Grapalat" w:hAnsi="GHEA Grapalat"/>
          <w:b/>
          <w:lang w:val="hy-AM"/>
        </w:rPr>
      </w:pPr>
    </w:p>
    <w:p w14:paraId="16125D8D" w14:textId="599BA1DB" w:rsidR="00DF5DFB" w:rsidRDefault="00DF5DFB" w:rsidP="00614AC6">
      <w:pPr>
        <w:pStyle w:val="31"/>
        <w:spacing w:line="240" w:lineRule="auto"/>
        <w:ind w:firstLine="0"/>
        <w:jc w:val="right"/>
        <w:rPr>
          <w:rFonts w:ascii="GHEA Grapalat" w:hAnsi="GHEA Grapalat"/>
          <w:b/>
          <w:lang w:val="hy-AM"/>
        </w:rPr>
      </w:pPr>
    </w:p>
    <w:p w14:paraId="429D3686" w14:textId="24417A50" w:rsidR="00DF5DFB" w:rsidRDefault="00DF5DFB" w:rsidP="00614AC6">
      <w:pPr>
        <w:pStyle w:val="31"/>
        <w:spacing w:line="240" w:lineRule="auto"/>
        <w:ind w:firstLine="0"/>
        <w:jc w:val="right"/>
        <w:rPr>
          <w:rFonts w:ascii="GHEA Grapalat" w:hAnsi="GHEA Grapalat"/>
          <w:b/>
          <w:lang w:val="hy-AM"/>
        </w:rPr>
      </w:pPr>
    </w:p>
    <w:p w14:paraId="7EFE1B69" w14:textId="756E8EDE" w:rsidR="00DF5DFB" w:rsidRDefault="00DF5DFB" w:rsidP="00614AC6">
      <w:pPr>
        <w:pStyle w:val="31"/>
        <w:spacing w:line="240" w:lineRule="auto"/>
        <w:ind w:firstLine="0"/>
        <w:jc w:val="right"/>
        <w:rPr>
          <w:rFonts w:ascii="GHEA Grapalat" w:hAnsi="GHEA Grapalat"/>
          <w:b/>
          <w:lang w:val="hy-AM"/>
        </w:rPr>
      </w:pPr>
    </w:p>
    <w:p w14:paraId="2D6BC114" w14:textId="19DADB6F" w:rsidR="00DF5DFB" w:rsidRDefault="00DF5DFB" w:rsidP="00614AC6">
      <w:pPr>
        <w:pStyle w:val="31"/>
        <w:spacing w:line="240" w:lineRule="auto"/>
        <w:ind w:firstLine="0"/>
        <w:jc w:val="right"/>
        <w:rPr>
          <w:rFonts w:ascii="GHEA Grapalat" w:hAnsi="GHEA Grapalat"/>
          <w:b/>
          <w:lang w:val="hy-AM"/>
        </w:rPr>
      </w:pPr>
    </w:p>
    <w:p w14:paraId="7C20E984" w14:textId="15AB7600" w:rsidR="00DF5DFB" w:rsidRDefault="00DF5DFB" w:rsidP="00614AC6">
      <w:pPr>
        <w:pStyle w:val="31"/>
        <w:spacing w:line="240" w:lineRule="auto"/>
        <w:ind w:firstLine="0"/>
        <w:jc w:val="right"/>
        <w:rPr>
          <w:rFonts w:ascii="GHEA Grapalat" w:hAnsi="GHEA Grapalat"/>
          <w:b/>
          <w:lang w:val="hy-AM"/>
        </w:rPr>
      </w:pPr>
    </w:p>
    <w:p w14:paraId="6DDA9A04" w14:textId="7653783F" w:rsidR="00DF5DFB" w:rsidRDefault="00DF5DFB" w:rsidP="00614AC6">
      <w:pPr>
        <w:pStyle w:val="31"/>
        <w:spacing w:line="240" w:lineRule="auto"/>
        <w:ind w:firstLine="0"/>
        <w:jc w:val="right"/>
        <w:rPr>
          <w:rFonts w:ascii="GHEA Grapalat" w:hAnsi="GHEA Grapalat"/>
          <w:b/>
          <w:lang w:val="hy-AM"/>
        </w:rPr>
      </w:pPr>
    </w:p>
    <w:p w14:paraId="7B38FF32" w14:textId="54A31A2C" w:rsidR="00DF5DFB" w:rsidRDefault="00DF5DFB" w:rsidP="00614AC6">
      <w:pPr>
        <w:pStyle w:val="31"/>
        <w:spacing w:line="240" w:lineRule="auto"/>
        <w:ind w:firstLine="0"/>
        <w:jc w:val="right"/>
        <w:rPr>
          <w:rFonts w:ascii="GHEA Grapalat" w:hAnsi="GHEA Grapalat"/>
          <w:b/>
          <w:lang w:val="hy-AM"/>
        </w:rPr>
      </w:pPr>
    </w:p>
    <w:p w14:paraId="102FF150" w14:textId="1A49500C" w:rsidR="00DF5DFB" w:rsidRDefault="00DF5DFB" w:rsidP="00614AC6">
      <w:pPr>
        <w:pStyle w:val="31"/>
        <w:spacing w:line="240" w:lineRule="auto"/>
        <w:ind w:firstLine="0"/>
        <w:jc w:val="right"/>
        <w:rPr>
          <w:rFonts w:ascii="GHEA Grapalat" w:hAnsi="GHEA Grapalat"/>
          <w:b/>
          <w:lang w:val="hy-AM"/>
        </w:rPr>
      </w:pPr>
    </w:p>
    <w:p w14:paraId="0990A8DD" w14:textId="0DAAEB39" w:rsidR="00DF5DFB" w:rsidRDefault="00DF5DFB" w:rsidP="00614AC6">
      <w:pPr>
        <w:pStyle w:val="31"/>
        <w:spacing w:line="240" w:lineRule="auto"/>
        <w:ind w:firstLine="0"/>
        <w:jc w:val="right"/>
        <w:rPr>
          <w:rFonts w:ascii="GHEA Grapalat" w:hAnsi="GHEA Grapalat"/>
          <w:b/>
          <w:lang w:val="hy-AM"/>
        </w:rPr>
      </w:pPr>
    </w:p>
    <w:p w14:paraId="710EA160" w14:textId="5951DE81" w:rsidR="00DF5DFB" w:rsidRDefault="00DF5DFB" w:rsidP="00614AC6">
      <w:pPr>
        <w:pStyle w:val="31"/>
        <w:spacing w:line="240" w:lineRule="auto"/>
        <w:ind w:firstLine="0"/>
        <w:jc w:val="right"/>
        <w:rPr>
          <w:rFonts w:ascii="GHEA Grapalat" w:hAnsi="GHEA Grapalat"/>
          <w:b/>
          <w:lang w:val="hy-AM"/>
        </w:rPr>
      </w:pPr>
    </w:p>
    <w:p w14:paraId="34D1D3CE" w14:textId="70B7509D" w:rsidR="00DF5DFB" w:rsidRDefault="00DF5DFB" w:rsidP="00614AC6">
      <w:pPr>
        <w:pStyle w:val="31"/>
        <w:spacing w:line="240" w:lineRule="auto"/>
        <w:ind w:firstLine="0"/>
        <w:jc w:val="right"/>
        <w:rPr>
          <w:rFonts w:ascii="GHEA Grapalat" w:hAnsi="GHEA Grapalat"/>
          <w:b/>
          <w:lang w:val="hy-AM"/>
        </w:rPr>
      </w:pPr>
    </w:p>
    <w:p w14:paraId="439C7B84" w14:textId="653B40C1" w:rsidR="00DF5DFB" w:rsidRDefault="00DF5DFB" w:rsidP="00614AC6">
      <w:pPr>
        <w:pStyle w:val="31"/>
        <w:spacing w:line="240" w:lineRule="auto"/>
        <w:ind w:firstLine="0"/>
        <w:jc w:val="right"/>
        <w:rPr>
          <w:rFonts w:ascii="GHEA Grapalat" w:hAnsi="GHEA Grapalat"/>
          <w:b/>
          <w:lang w:val="hy-AM"/>
        </w:rPr>
      </w:pPr>
    </w:p>
    <w:p w14:paraId="2D302918" w14:textId="2BA556A9" w:rsidR="00DF5DFB" w:rsidRDefault="00DF5DFB" w:rsidP="00614AC6">
      <w:pPr>
        <w:pStyle w:val="31"/>
        <w:spacing w:line="240" w:lineRule="auto"/>
        <w:ind w:firstLine="0"/>
        <w:jc w:val="right"/>
        <w:rPr>
          <w:rFonts w:ascii="GHEA Grapalat" w:hAnsi="GHEA Grapalat"/>
          <w:b/>
          <w:lang w:val="hy-AM"/>
        </w:rPr>
      </w:pPr>
    </w:p>
    <w:p w14:paraId="00FA5C2D" w14:textId="1FAEE877" w:rsidR="00DF5DFB" w:rsidRDefault="00DF5DFB" w:rsidP="00614AC6">
      <w:pPr>
        <w:pStyle w:val="31"/>
        <w:spacing w:line="240" w:lineRule="auto"/>
        <w:ind w:firstLine="0"/>
        <w:jc w:val="right"/>
        <w:rPr>
          <w:rFonts w:ascii="GHEA Grapalat" w:hAnsi="GHEA Grapalat"/>
          <w:b/>
          <w:lang w:val="hy-AM"/>
        </w:rPr>
      </w:pPr>
    </w:p>
    <w:p w14:paraId="1418E6F7" w14:textId="1A614685" w:rsidR="00DF5DFB" w:rsidRDefault="00DF5DFB" w:rsidP="00614AC6">
      <w:pPr>
        <w:pStyle w:val="31"/>
        <w:spacing w:line="240" w:lineRule="auto"/>
        <w:ind w:firstLine="0"/>
        <w:jc w:val="right"/>
        <w:rPr>
          <w:rFonts w:ascii="GHEA Grapalat" w:hAnsi="GHEA Grapalat"/>
          <w:b/>
          <w:lang w:val="hy-AM"/>
        </w:rPr>
      </w:pPr>
    </w:p>
    <w:p w14:paraId="20DB21AA" w14:textId="77777777" w:rsidR="00DF5DFB" w:rsidRDefault="00DF5DFB" w:rsidP="00614AC6">
      <w:pPr>
        <w:pStyle w:val="31"/>
        <w:spacing w:line="240" w:lineRule="auto"/>
        <w:ind w:firstLine="0"/>
        <w:jc w:val="right"/>
        <w:rPr>
          <w:rFonts w:ascii="GHEA Grapalat" w:hAnsi="GHEA Grapalat"/>
          <w:b/>
          <w:lang w:val="hy-AM"/>
        </w:rPr>
      </w:pPr>
    </w:p>
    <w:p w14:paraId="58F12E77" w14:textId="77777777" w:rsidR="00614AC6" w:rsidRDefault="00614AC6" w:rsidP="00614AC6">
      <w:pPr>
        <w:pStyle w:val="31"/>
        <w:spacing w:line="240" w:lineRule="auto"/>
        <w:ind w:firstLine="0"/>
        <w:jc w:val="right"/>
        <w:rPr>
          <w:rFonts w:ascii="GHEA Grapalat" w:hAnsi="GHEA Grapalat"/>
          <w:b/>
          <w:lang w:val="hy-AM"/>
        </w:rPr>
      </w:pPr>
    </w:p>
    <w:p w14:paraId="727E766F" w14:textId="5D29625F" w:rsidR="000E20A1" w:rsidRPr="000B4CF4" w:rsidRDefault="000E20A1">
      <w:pPr>
        <w:pStyle w:val="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sidR="00DF5DFB">
        <w:rPr>
          <w:rFonts w:ascii="GHEA Grapalat" w:hAnsi="GHEA Grapalat" w:cs="Arial"/>
          <w:b/>
          <w:i w:val="0"/>
          <w:lang w:val="hy-AM"/>
        </w:rPr>
        <w:t>1.3</w:t>
      </w:r>
      <w:r w:rsidR="00DF5DFB" w:rsidRPr="00C17342">
        <w:rPr>
          <w:rFonts w:ascii="GHEA Grapalat" w:hAnsi="GHEA Grapalat" w:cs="Sylfaen"/>
          <w:i w:val="0"/>
          <w:lang w:val="hy-AM" w:eastAsia="ru-RU"/>
        </w:rPr>
        <w:t>**</w:t>
      </w:r>
    </w:p>
    <w:p w14:paraId="789267B9" w14:textId="466AB9FE" w:rsidR="000E20A1" w:rsidRPr="005E1F72" w:rsidRDefault="0024754F">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ԳՀԱՇՁԲ-22/2</w:t>
      </w:r>
      <w:r>
        <w:rPr>
          <w:rFonts w:ascii="GHEA Grapalat" w:hAnsi="GHEA Grapalat" w:cs="Sylfaen"/>
          <w:b/>
          <w:lang w:val="hy-AM"/>
        </w:rPr>
        <w:t>2</w:t>
      </w:r>
      <w:r w:rsidRPr="000934D3">
        <w:rPr>
          <w:rFonts w:ascii="GHEA Grapalat" w:hAnsi="GHEA Grapalat" w:cs="Sylfaen"/>
          <w:b/>
          <w:lang w:val="es-ES"/>
        </w:rPr>
        <w:t>»</w:t>
      </w:r>
      <w:r>
        <w:rPr>
          <w:rFonts w:ascii="GHEA Grapalat" w:hAnsi="GHEA Grapalat" w:cs="Sylfaen"/>
          <w:b/>
          <w:lang w:val="hy-AM"/>
        </w:rPr>
        <w:t xml:space="preserve"> </w:t>
      </w:r>
      <w:r w:rsidR="000E20A1" w:rsidRPr="005E1F72">
        <w:rPr>
          <w:rFonts w:ascii="GHEA Grapalat" w:hAnsi="GHEA Grapalat" w:cs="Sylfaen"/>
          <w:b/>
          <w:lang w:val="hy-AM"/>
        </w:rPr>
        <w:t>ծածկագրով</w:t>
      </w:r>
    </w:p>
    <w:p w14:paraId="03050431" w14:textId="1B9345BE" w:rsidR="000E20A1" w:rsidRDefault="000E20A1" w:rsidP="000E20A1">
      <w:pPr>
        <w:pStyle w:val="31"/>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F049D8">
        <w:rPr>
          <w:rFonts w:ascii="GHEA Grapalat" w:hAnsi="GHEA Grapalat" w:cs="Sylfaen"/>
          <w:b/>
          <w:lang w:val="hy-AM"/>
        </w:rPr>
        <w:t xml:space="preserve">                   </w:t>
      </w:r>
      <w:r>
        <w:rPr>
          <w:rFonts w:ascii="GHEA Grapalat" w:hAnsi="GHEA Grapalat" w:cs="Sylfaen"/>
          <w:b/>
          <w:lang w:val="hy-AM"/>
        </w:rPr>
        <w:t xml:space="preserve"> </w:t>
      </w:r>
      <w:r w:rsidR="00DF5DFB">
        <w:rPr>
          <w:rFonts w:ascii="GHEA Grapalat" w:hAnsi="GHEA Grapalat" w:cs="Sylfaen"/>
          <w:b/>
          <w:lang w:val="hy-AM"/>
        </w:rPr>
        <w:t xml:space="preserve">գնանշման հարցման </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4B59C8" w:rsidRDefault="00C17342" w:rsidP="00C17342">
      <w:pPr>
        <w:ind w:left="360" w:hanging="360"/>
        <w:jc w:val="center"/>
        <w:rPr>
          <w:rFonts w:ascii="GHEA Grapalat" w:eastAsia="GHEA Grapalat" w:hAnsi="GHEA Grapalat" w:cs="GHEA Grapalat"/>
          <w:lang w:val="hy-AM"/>
        </w:rPr>
      </w:pPr>
      <w:r w:rsidRPr="004B59C8">
        <w:rPr>
          <w:rFonts w:ascii="GHEA Grapalat" w:eastAsia="GHEA Grapalat" w:hAnsi="GHEA Grapalat" w:cs="GHEA Grapalat"/>
          <w:lang w:val="hy-AM"/>
        </w:rPr>
        <w:t>ՁԵՎ</w:t>
      </w:r>
    </w:p>
    <w:p w14:paraId="74B7C4E7" w14:textId="77777777" w:rsidR="00C17342" w:rsidRDefault="00C17342" w:rsidP="00C17342">
      <w:pPr>
        <w:pStyle w:val="31"/>
        <w:tabs>
          <w:tab w:val="left" w:pos="4792"/>
        </w:tabs>
        <w:spacing w:line="240" w:lineRule="auto"/>
        <w:jc w:val="left"/>
        <w:rPr>
          <w:rFonts w:ascii="GHEA Grapalat" w:hAnsi="GHEA Grapalat" w:cs="Sylfaen"/>
          <w:b/>
          <w:lang w:val="hy-AM"/>
        </w:rPr>
      </w:pPr>
    </w:p>
    <w:p w14:paraId="4909C528" w14:textId="752A3C69" w:rsidR="00C17342" w:rsidRPr="00BF58CA" w:rsidRDefault="00C83AED"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31"/>
        <w:spacing w:line="240" w:lineRule="auto"/>
        <w:ind w:firstLine="0"/>
        <w:jc w:val="left"/>
        <w:rPr>
          <w:rFonts w:ascii="GHEA Grapalat" w:hAnsi="GHEA Grapalat" w:cs="Sylfaen"/>
          <w:b/>
          <w:lang w:val="hy-AM"/>
        </w:rPr>
      </w:pPr>
    </w:p>
    <w:p w14:paraId="0854F562" w14:textId="77777777" w:rsidR="000E20A1" w:rsidRDefault="000E20A1" w:rsidP="000E20A1">
      <w:pPr>
        <w:pStyle w:val="31"/>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3E1A5319" w:rsidR="000E20A1" w:rsidRPr="00F25A11" w:rsidRDefault="000E20A1" w:rsidP="000E20A1">
      <w:pPr>
        <w:rPr>
          <w:rFonts w:ascii="GHEA Grapalat" w:eastAsia="GHEA Grapalat" w:hAnsi="GHEA Grapalat" w:cs="GHEA Grapalat"/>
          <w:lang w:val="hy-AM"/>
        </w:rPr>
      </w:pP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0E3F964"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2DE68198" w14:textId="12F2C1F2"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06072EEB" w:rsidR="000E20A1" w:rsidRPr="00FD1EE4" w:rsidRDefault="000E20A1" w:rsidP="000E20A1">
      <w:pPr>
        <w:rPr>
          <w:rFonts w:ascii="GHEA Grapalat" w:eastAsia="GHEA Grapalat" w:hAnsi="GHEA Grapalat" w:cs="GHEA Grapalat"/>
          <w:b/>
        </w:rPr>
      </w:pP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D829DD0"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 xml:space="preserve">իրավունք ունի նշանակելու կամ հեռացնելու իրավաբանական անձի </w:t>
            </w:r>
            <w:r w:rsidR="000E20A1" w:rsidRPr="00FD1EE4">
              <w:rPr>
                <w:rFonts w:ascii="GHEA Grapalat" w:eastAsia="GHEA Grapalat" w:hAnsi="GHEA Grapalat" w:cs="GHEA Grapalat"/>
              </w:rPr>
              <w:lastRenderedPageBreak/>
              <w:t>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77777777" w:rsidR="000E20A1" w:rsidRPr="00FD1EE4" w:rsidRDefault="0040254A"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77777777" w:rsidR="000E20A1" w:rsidRPr="00FD1EE4" w:rsidRDefault="0040254A"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B39066A" w:rsidR="000E20A1" w:rsidRPr="007C5EDC" w:rsidRDefault="000E20A1" w:rsidP="007C5EDC">
      <w:pPr>
        <w:pBdr>
          <w:top w:val="nil"/>
          <w:left w:val="nil"/>
          <w:bottom w:val="nil"/>
          <w:right w:val="nil"/>
          <w:between w:val="nil"/>
        </w:pBdr>
        <w:rPr>
          <w:rFonts w:ascii="GHEA Grapalat" w:eastAsia="GHEA Grapalat" w:hAnsi="GHEA Grapalat" w:cs="GHEA Grapalat"/>
          <w:i/>
          <w:color w:val="000000"/>
          <w:lang w:val="hy-AM"/>
        </w:rPr>
      </w:pP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55B7FA15" w:rsidR="000E20A1" w:rsidRDefault="000E20A1" w:rsidP="000E20A1">
      <w:pPr>
        <w:pBdr>
          <w:top w:val="nil"/>
          <w:left w:val="nil"/>
          <w:bottom w:val="nil"/>
          <w:right w:val="nil"/>
          <w:between w:val="nil"/>
        </w:pBdr>
        <w:spacing w:before="240"/>
        <w:rPr>
          <w:rFonts w:ascii="GHEA Grapalat" w:eastAsia="GHEA Grapalat" w:hAnsi="GHEA Grapalat" w:cs="GHEA Grapalat"/>
          <w:i/>
          <w:lang w:val="hy-AM"/>
        </w:rPr>
      </w:pPr>
    </w:p>
    <w:p w14:paraId="5C9FA438" w14:textId="77777777" w:rsidR="00F25A11" w:rsidRDefault="00F25A11" w:rsidP="000E20A1">
      <w:pPr>
        <w:pBdr>
          <w:top w:val="nil"/>
          <w:left w:val="nil"/>
          <w:bottom w:val="nil"/>
          <w:right w:val="nil"/>
          <w:between w:val="nil"/>
        </w:pBdr>
        <w:spacing w:before="240"/>
        <w:rPr>
          <w:rFonts w:ascii="GHEA Grapalat" w:eastAsia="GHEA Grapalat" w:hAnsi="GHEA Grapalat" w:cs="GHEA Grapalat"/>
          <w:i/>
          <w:lang w:val="hy-AM"/>
        </w:rPr>
      </w:pPr>
    </w:p>
    <w:p w14:paraId="736BD0AE" w14:textId="77777777" w:rsidR="00F25A11" w:rsidRPr="00F25A11" w:rsidRDefault="00F25A11" w:rsidP="000E20A1">
      <w:pPr>
        <w:pBdr>
          <w:top w:val="nil"/>
          <w:left w:val="nil"/>
          <w:bottom w:val="nil"/>
          <w:right w:val="nil"/>
          <w:between w:val="nil"/>
        </w:pBdr>
        <w:spacing w:before="240"/>
        <w:rPr>
          <w:rFonts w:ascii="GHEA Grapalat" w:eastAsia="GHEA Grapalat" w:hAnsi="GHEA Grapalat" w:cs="GHEA Grapalat"/>
          <w:i/>
          <w:lang w:val="hy-AM"/>
        </w:rPr>
      </w:pP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31"/>
        <w:spacing w:line="240" w:lineRule="auto"/>
        <w:jc w:val="right"/>
        <w:rPr>
          <w:rFonts w:ascii="GHEA Grapalat" w:hAnsi="GHEA Grapalat" w:cs="Arial"/>
          <w:b/>
        </w:rPr>
      </w:pPr>
    </w:p>
    <w:p w14:paraId="0C852F36" w14:textId="77777777" w:rsidR="000E20A1" w:rsidRDefault="000E20A1" w:rsidP="000E20A1">
      <w:pPr>
        <w:pStyle w:val="31"/>
        <w:spacing w:line="240" w:lineRule="auto"/>
        <w:ind w:firstLine="0"/>
        <w:jc w:val="left"/>
        <w:rPr>
          <w:rFonts w:ascii="GHEA Grapalat" w:hAnsi="GHEA Grapalat"/>
          <w:i/>
          <w:sz w:val="16"/>
          <w:szCs w:val="16"/>
          <w:lang w:val="hy-AM"/>
        </w:rPr>
      </w:pPr>
    </w:p>
    <w:p w14:paraId="0A31A956" w14:textId="77777777" w:rsidR="00F25A11" w:rsidRDefault="00F25A11" w:rsidP="000E20A1">
      <w:pPr>
        <w:pStyle w:val="31"/>
        <w:spacing w:line="240" w:lineRule="auto"/>
        <w:ind w:firstLine="0"/>
        <w:jc w:val="left"/>
        <w:rPr>
          <w:rFonts w:ascii="GHEA Grapalat" w:hAnsi="GHEA Grapalat"/>
          <w:i/>
          <w:sz w:val="16"/>
          <w:szCs w:val="16"/>
          <w:lang w:val="hy-AM"/>
        </w:rPr>
      </w:pPr>
    </w:p>
    <w:p w14:paraId="2E3A011D" w14:textId="77777777" w:rsidR="00F25A11" w:rsidRDefault="00F25A11" w:rsidP="000E20A1">
      <w:pPr>
        <w:pStyle w:val="31"/>
        <w:spacing w:line="240" w:lineRule="auto"/>
        <w:ind w:firstLine="0"/>
        <w:jc w:val="left"/>
        <w:rPr>
          <w:rFonts w:ascii="GHEA Grapalat" w:hAnsi="GHEA Grapalat"/>
          <w:i/>
          <w:sz w:val="16"/>
          <w:szCs w:val="16"/>
          <w:lang w:val="hy-AM"/>
        </w:rPr>
      </w:pPr>
    </w:p>
    <w:p w14:paraId="02498A35" w14:textId="77777777" w:rsidR="00F25A11" w:rsidRDefault="00F25A11" w:rsidP="000E20A1">
      <w:pPr>
        <w:pStyle w:val="31"/>
        <w:spacing w:line="240" w:lineRule="auto"/>
        <w:ind w:firstLine="0"/>
        <w:jc w:val="left"/>
        <w:rPr>
          <w:rFonts w:ascii="GHEA Grapalat" w:hAnsi="GHEA Grapalat"/>
          <w:i/>
          <w:sz w:val="16"/>
          <w:szCs w:val="16"/>
          <w:lang w:val="hy-AM"/>
        </w:rPr>
      </w:pPr>
    </w:p>
    <w:p w14:paraId="5A47D078" w14:textId="77777777" w:rsidR="00F25A11" w:rsidRDefault="00F25A11" w:rsidP="000E20A1">
      <w:pPr>
        <w:pStyle w:val="31"/>
        <w:spacing w:line="240" w:lineRule="auto"/>
        <w:ind w:firstLine="0"/>
        <w:jc w:val="left"/>
        <w:rPr>
          <w:rFonts w:ascii="GHEA Grapalat" w:hAnsi="GHEA Grapalat"/>
          <w:i/>
          <w:sz w:val="16"/>
          <w:szCs w:val="16"/>
          <w:lang w:val="hy-AM"/>
        </w:rPr>
      </w:pPr>
    </w:p>
    <w:p w14:paraId="101574CC" w14:textId="77777777" w:rsidR="00F25A11" w:rsidRDefault="00F25A11" w:rsidP="000E20A1">
      <w:pPr>
        <w:pStyle w:val="31"/>
        <w:spacing w:line="240" w:lineRule="auto"/>
        <w:ind w:firstLine="0"/>
        <w:jc w:val="left"/>
        <w:rPr>
          <w:rFonts w:ascii="GHEA Grapalat" w:hAnsi="GHEA Grapalat"/>
          <w:i/>
          <w:sz w:val="16"/>
          <w:szCs w:val="16"/>
          <w:lang w:val="hy-AM"/>
        </w:rPr>
      </w:pPr>
    </w:p>
    <w:p w14:paraId="222E817D" w14:textId="77777777" w:rsidR="00F25A11" w:rsidRDefault="00F25A11" w:rsidP="000E20A1">
      <w:pPr>
        <w:pStyle w:val="31"/>
        <w:spacing w:line="240" w:lineRule="auto"/>
        <w:ind w:firstLine="0"/>
        <w:jc w:val="left"/>
        <w:rPr>
          <w:rFonts w:ascii="GHEA Grapalat" w:hAnsi="GHEA Grapalat"/>
          <w:i/>
          <w:sz w:val="16"/>
          <w:szCs w:val="16"/>
          <w:lang w:val="hy-AM"/>
        </w:rPr>
      </w:pPr>
    </w:p>
    <w:p w14:paraId="6D2A67E8" w14:textId="77777777" w:rsidR="00F25A11" w:rsidRDefault="00F25A11" w:rsidP="000E20A1">
      <w:pPr>
        <w:pStyle w:val="31"/>
        <w:spacing w:line="240" w:lineRule="auto"/>
        <w:ind w:firstLine="0"/>
        <w:jc w:val="left"/>
        <w:rPr>
          <w:rFonts w:ascii="GHEA Grapalat" w:hAnsi="GHEA Grapalat"/>
          <w:i/>
          <w:sz w:val="16"/>
          <w:szCs w:val="16"/>
          <w:lang w:val="hy-AM"/>
        </w:rPr>
      </w:pPr>
    </w:p>
    <w:p w14:paraId="0EE124C6" w14:textId="77777777" w:rsidR="00F25A11" w:rsidRDefault="00F25A11" w:rsidP="000E20A1">
      <w:pPr>
        <w:pStyle w:val="31"/>
        <w:spacing w:line="240" w:lineRule="auto"/>
        <w:ind w:firstLine="0"/>
        <w:jc w:val="left"/>
        <w:rPr>
          <w:rFonts w:ascii="GHEA Grapalat" w:hAnsi="GHEA Grapalat"/>
          <w:i/>
          <w:sz w:val="16"/>
          <w:szCs w:val="16"/>
          <w:lang w:val="hy-AM"/>
        </w:rPr>
      </w:pPr>
    </w:p>
    <w:p w14:paraId="6E4C6C36" w14:textId="77777777" w:rsidR="00F25A11" w:rsidRDefault="00F25A11" w:rsidP="000E20A1">
      <w:pPr>
        <w:pStyle w:val="31"/>
        <w:spacing w:line="240" w:lineRule="auto"/>
        <w:ind w:firstLine="0"/>
        <w:jc w:val="left"/>
        <w:rPr>
          <w:rFonts w:ascii="GHEA Grapalat" w:hAnsi="GHEA Grapalat"/>
          <w:i/>
          <w:sz w:val="16"/>
          <w:szCs w:val="16"/>
          <w:lang w:val="hy-AM"/>
        </w:rPr>
      </w:pPr>
    </w:p>
    <w:p w14:paraId="0F74E94B" w14:textId="77777777" w:rsidR="000E20A1" w:rsidRPr="007C5EDC" w:rsidRDefault="000E20A1" w:rsidP="007C5EDC">
      <w:pPr>
        <w:spacing w:line="360" w:lineRule="auto"/>
        <w:rPr>
          <w:rFonts w:ascii="GHEA Grapalat" w:eastAsia="GHEA Grapalat" w:hAnsi="GHEA Grapalat" w:cs="GHEA Grapalat"/>
          <w:b/>
          <w:lang w:val="hy-AM"/>
        </w:rPr>
      </w:pPr>
    </w:p>
    <w:p w14:paraId="13268F35" w14:textId="77777777" w:rsidR="000E20A1" w:rsidRDefault="000E20A1" w:rsidP="00DF5DFB">
      <w:pPr>
        <w:spacing w:line="276"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509721" w14:textId="77777777" w:rsidR="000E20A1" w:rsidRDefault="000E20A1" w:rsidP="00DF5DFB">
      <w:pPr>
        <w:pBdr>
          <w:top w:val="nil"/>
          <w:left w:val="nil"/>
          <w:bottom w:val="nil"/>
          <w:right w:val="nil"/>
          <w:between w:val="nil"/>
        </w:pBdr>
        <w:spacing w:line="276" w:lineRule="auto"/>
        <w:ind w:left="567"/>
        <w:jc w:val="center"/>
        <w:rPr>
          <w:rFonts w:ascii="GHEA Grapalat" w:eastAsia="GHEA Grapalat" w:hAnsi="GHEA Grapalat" w:cs="GHEA Grapalat"/>
          <w:color w:val="000000"/>
        </w:rPr>
      </w:pPr>
    </w:p>
    <w:p w14:paraId="33C2B3A4" w14:textId="77777777" w:rsidR="000E20A1"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rsidP="00DF5DFB">
      <w:pPr>
        <w:numPr>
          <w:ilvl w:val="1"/>
          <w:numId w:val="30"/>
        </w:numPr>
        <w:spacing w:line="276"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rsidP="00DF5DFB">
      <w:pPr>
        <w:numPr>
          <w:ilvl w:val="1"/>
          <w:numId w:val="30"/>
        </w:numPr>
        <w:spacing w:line="276"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Default="000E20A1" w:rsidP="00DF5DFB">
      <w:pPr>
        <w:spacing w:line="276" w:lineRule="auto"/>
        <w:ind w:firstLine="567"/>
        <w:jc w:val="both"/>
        <w:rPr>
          <w:rFonts w:ascii="GHEA Grapalat" w:eastAsia="GHEA Grapalat" w:hAnsi="GHEA Grapalat" w:cs="GHEA Grapalat"/>
        </w:rPr>
      </w:pPr>
    </w:p>
    <w:p w14:paraId="4F7DA824" w14:textId="77777777" w:rsidR="000E20A1"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p>
    <w:p w14:paraId="201627FF" w14:textId="77777777" w:rsidR="000E20A1"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379C4EC" w14:textId="77777777" w:rsidR="000E20A1" w:rsidRDefault="000E20A1" w:rsidP="00DF5DFB">
      <w:pPr>
        <w:pBdr>
          <w:top w:val="nil"/>
          <w:left w:val="nil"/>
          <w:bottom w:val="nil"/>
          <w:right w:val="nil"/>
          <w:between w:val="nil"/>
        </w:pBdr>
        <w:spacing w:line="276" w:lineRule="auto"/>
        <w:ind w:left="1789" w:firstLine="567"/>
        <w:jc w:val="both"/>
        <w:rPr>
          <w:rFonts w:ascii="GHEA Grapalat" w:eastAsia="GHEA Grapalat" w:hAnsi="GHEA Grapalat" w:cs="GHEA Grapalat"/>
        </w:rPr>
      </w:pPr>
    </w:p>
    <w:p w14:paraId="11845626" w14:textId="77777777" w:rsidR="000E20A1"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w:t>
      </w:r>
      <w:r>
        <w:rPr>
          <w:rFonts w:ascii="GHEA Grapalat" w:eastAsia="GHEA Grapalat" w:hAnsi="GHEA Grapalat" w:cs="GHEA Grapalat"/>
        </w:rPr>
        <w:lastRenderedPageBreak/>
        <w:t xml:space="preserve">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21B3F9AC"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7BF90CBE"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DF5DFB">
      <w:pPr>
        <w:pBdr>
          <w:top w:val="nil"/>
          <w:left w:val="nil"/>
          <w:bottom w:val="nil"/>
          <w:right w:val="nil"/>
          <w:between w:val="nil"/>
        </w:pBdr>
        <w:spacing w:line="276"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Default="000E20A1" w:rsidP="00DF5DFB">
      <w:pPr>
        <w:pBdr>
          <w:top w:val="nil"/>
          <w:left w:val="nil"/>
          <w:bottom w:val="nil"/>
          <w:right w:val="nil"/>
          <w:between w:val="nil"/>
        </w:pBdr>
        <w:spacing w:line="276" w:lineRule="auto"/>
        <w:ind w:left="1789" w:firstLine="567"/>
        <w:jc w:val="both"/>
        <w:rPr>
          <w:rFonts w:ascii="GHEA Grapalat" w:eastAsia="GHEA Grapalat" w:hAnsi="GHEA Grapalat" w:cs="GHEA Grapalat"/>
        </w:rPr>
      </w:pPr>
    </w:p>
    <w:p w14:paraId="3855405D" w14:textId="77777777" w:rsidR="000E20A1"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rsidP="00DF5DFB">
      <w:pPr>
        <w:numPr>
          <w:ilvl w:val="1"/>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DF5DFB">
      <w:pPr>
        <w:pBdr>
          <w:top w:val="nil"/>
          <w:left w:val="nil"/>
          <w:bottom w:val="nil"/>
          <w:right w:val="nil"/>
          <w:between w:val="nil"/>
        </w:pBdr>
        <w:spacing w:line="276" w:lineRule="auto"/>
        <w:ind w:left="1789" w:firstLine="567"/>
        <w:jc w:val="both"/>
        <w:rPr>
          <w:rFonts w:ascii="GHEA Grapalat" w:eastAsia="GHEA Grapalat" w:hAnsi="GHEA Grapalat" w:cs="GHEA Grapalat"/>
        </w:rPr>
      </w:pPr>
    </w:p>
    <w:p w14:paraId="773203B8" w14:textId="77777777" w:rsidR="000E20A1" w:rsidRPr="00230356"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rsidP="00DF5DFB">
      <w:pPr>
        <w:numPr>
          <w:ilvl w:val="0"/>
          <w:numId w:val="30"/>
        </w:numPr>
        <w:pBdr>
          <w:top w:val="nil"/>
          <w:left w:val="nil"/>
          <w:bottom w:val="nil"/>
          <w:right w:val="nil"/>
          <w:between w:val="nil"/>
        </w:pBdr>
        <w:spacing w:line="276"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3DAC2505" w14:textId="77777777" w:rsidR="000E20A1" w:rsidRDefault="000E20A1" w:rsidP="00DF5DFB">
      <w:pPr>
        <w:pStyle w:val="31"/>
        <w:spacing w:line="276" w:lineRule="auto"/>
        <w:ind w:left="360" w:firstLine="0"/>
        <w:rPr>
          <w:rFonts w:ascii="GHEA Grapalat" w:hAnsi="GHEA Grapalat" w:cs="Sylfaen"/>
          <w:i/>
          <w:sz w:val="16"/>
          <w:szCs w:val="16"/>
          <w:lang w:val="hy-AM" w:eastAsia="ru-RU"/>
        </w:rPr>
      </w:pPr>
    </w:p>
    <w:p w14:paraId="10151453" w14:textId="77777777" w:rsidR="000E20A1" w:rsidRDefault="000E20A1" w:rsidP="00DF5DFB">
      <w:pPr>
        <w:pStyle w:val="31"/>
        <w:spacing w:line="276" w:lineRule="auto"/>
        <w:ind w:left="360" w:firstLine="0"/>
        <w:rPr>
          <w:rFonts w:ascii="GHEA Grapalat" w:hAnsi="GHEA Grapalat" w:cs="Sylfaen"/>
          <w:i/>
          <w:sz w:val="16"/>
          <w:szCs w:val="16"/>
          <w:lang w:val="hy-AM" w:eastAsia="ru-RU"/>
        </w:rPr>
      </w:pPr>
    </w:p>
    <w:p w14:paraId="13B97006" w14:textId="77777777" w:rsidR="000E20A1" w:rsidRDefault="000E20A1" w:rsidP="00DF5DFB">
      <w:pPr>
        <w:pStyle w:val="31"/>
        <w:spacing w:line="276" w:lineRule="auto"/>
        <w:ind w:left="360" w:firstLine="0"/>
        <w:rPr>
          <w:rFonts w:ascii="GHEA Grapalat" w:hAnsi="GHEA Grapalat" w:cs="Sylfaen"/>
          <w:i/>
          <w:sz w:val="16"/>
          <w:szCs w:val="16"/>
          <w:lang w:val="hy-AM" w:eastAsia="ru-RU"/>
        </w:rPr>
      </w:pPr>
    </w:p>
    <w:p w14:paraId="4C0B4EAD" w14:textId="77777777" w:rsidR="000E20A1" w:rsidRDefault="000E20A1" w:rsidP="00DF5DFB">
      <w:pPr>
        <w:pStyle w:val="31"/>
        <w:spacing w:line="276" w:lineRule="auto"/>
        <w:ind w:left="360" w:firstLine="0"/>
        <w:rPr>
          <w:rFonts w:ascii="GHEA Grapalat" w:hAnsi="GHEA Grapalat" w:cs="Sylfaen"/>
          <w:i/>
          <w:sz w:val="16"/>
          <w:szCs w:val="16"/>
          <w:lang w:val="hy-AM" w:eastAsia="ru-RU"/>
        </w:rPr>
      </w:pPr>
    </w:p>
    <w:p w14:paraId="6137046B"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16B1707D"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035294D"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27E4A2A"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41EFE2E8"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2AE0BA39"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A54E252"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757B0D72"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CBFCE52"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55AD5AA"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78C3A53C"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4A6DDC5"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1096827F"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7918F0E4"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4CDE41DB"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5913F1C"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02ED2C4"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F586885"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4DAE7C73"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9E92237"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FD27B09"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8C6E70F"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519AD54F"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BF60DA4"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69763387"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76A3B1E8"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00ED18C1"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22DB672D"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68D61B09" w14:textId="77777777" w:rsidR="000E20A1" w:rsidRDefault="000E20A1" w:rsidP="00DF5DFB">
      <w:pPr>
        <w:pStyle w:val="31"/>
        <w:spacing w:line="276"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31"/>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31"/>
        <w:spacing w:line="240" w:lineRule="auto"/>
        <w:ind w:left="360" w:firstLine="0"/>
        <w:rPr>
          <w:rFonts w:ascii="GHEA Grapalat" w:hAnsi="GHEA Grapalat" w:cs="Sylfaen"/>
          <w:i/>
          <w:sz w:val="16"/>
          <w:szCs w:val="16"/>
          <w:lang w:val="hy-AM" w:eastAsia="ru-RU"/>
        </w:rPr>
      </w:pPr>
    </w:p>
    <w:p w14:paraId="38DCE824" w14:textId="22AA7F70" w:rsidR="000E20A1" w:rsidRPr="00C17342" w:rsidRDefault="000E20A1" w:rsidP="000E20A1">
      <w:pPr>
        <w:pStyle w:val="31"/>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31"/>
        <w:spacing w:line="240" w:lineRule="auto"/>
        <w:ind w:firstLine="0"/>
        <w:jc w:val="left"/>
        <w:rPr>
          <w:rFonts w:ascii="GHEA Grapalat" w:hAnsi="GHEA Grapalat" w:cs="Sylfaen"/>
          <w:b/>
          <w:lang w:val="hy-AM"/>
        </w:rPr>
      </w:pPr>
    </w:p>
    <w:p w14:paraId="04E03ADF" w14:textId="77777777" w:rsidR="00F25A11" w:rsidRDefault="00F25A11" w:rsidP="000E20A1">
      <w:pPr>
        <w:pStyle w:val="31"/>
        <w:spacing w:line="240" w:lineRule="auto"/>
        <w:ind w:firstLine="0"/>
        <w:jc w:val="left"/>
        <w:rPr>
          <w:rFonts w:ascii="GHEA Grapalat" w:hAnsi="GHEA Grapalat" w:cs="Sylfaen"/>
          <w:b/>
          <w:lang w:val="hy-AM"/>
        </w:rPr>
      </w:pPr>
    </w:p>
    <w:p w14:paraId="293F3C2E" w14:textId="77777777" w:rsidR="00F25A11" w:rsidRDefault="00F25A11" w:rsidP="000E20A1">
      <w:pPr>
        <w:pStyle w:val="31"/>
        <w:spacing w:line="240" w:lineRule="auto"/>
        <w:ind w:firstLine="0"/>
        <w:jc w:val="left"/>
        <w:rPr>
          <w:rFonts w:ascii="GHEA Grapalat" w:hAnsi="GHEA Grapalat" w:cs="Sylfaen"/>
          <w:b/>
          <w:lang w:val="hy-AM"/>
        </w:rPr>
      </w:pPr>
    </w:p>
    <w:p w14:paraId="79F468E7" w14:textId="77777777" w:rsidR="00F25A11" w:rsidRDefault="00F25A11" w:rsidP="000E20A1">
      <w:pPr>
        <w:pStyle w:val="31"/>
        <w:spacing w:line="240" w:lineRule="auto"/>
        <w:ind w:firstLine="0"/>
        <w:jc w:val="left"/>
        <w:rPr>
          <w:rFonts w:ascii="GHEA Grapalat" w:hAnsi="GHEA Grapalat" w:cs="Sylfaen"/>
          <w:b/>
          <w:lang w:val="hy-AM"/>
        </w:rPr>
      </w:pPr>
    </w:p>
    <w:p w14:paraId="34568BF0" w14:textId="77777777" w:rsidR="00B2572B" w:rsidRPr="004B2068" w:rsidRDefault="00B2572B" w:rsidP="000B1088">
      <w:pPr>
        <w:pStyle w:val="31"/>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BBDFF9B" w:rsidR="00B2572B" w:rsidRPr="007320DA" w:rsidRDefault="0024754F" w:rsidP="00EF3662">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ԳՀԱՇՁԲ-22/2</w:t>
      </w:r>
      <w:r>
        <w:rPr>
          <w:rFonts w:ascii="GHEA Grapalat" w:hAnsi="GHEA Grapalat" w:cs="Sylfaen"/>
          <w:b/>
          <w:lang w:val="hy-AM"/>
        </w:rPr>
        <w:t>2</w:t>
      </w:r>
      <w:r w:rsidRPr="000934D3">
        <w:rPr>
          <w:rFonts w:ascii="GHEA Grapalat" w:hAnsi="GHEA Grapalat" w:cs="Sylfaen"/>
          <w:b/>
          <w:lang w:val="es-ES"/>
        </w:rPr>
        <w:t>»</w:t>
      </w:r>
      <w:r>
        <w:rPr>
          <w:rFonts w:ascii="GHEA Grapalat" w:hAnsi="GHEA Grapalat" w:cs="Sylfaen"/>
          <w:b/>
          <w:lang w:val="hy-AM"/>
        </w:rPr>
        <w:t xml:space="preserve"> </w:t>
      </w:r>
      <w:r w:rsidR="00B2572B" w:rsidRPr="007320DA">
        <w:rPr>
          <w:rFonts w:ascii="GHEA Grapalat" w:hAnsi="GHEA Grapalat" w:cs="Sylfaen"/>
          <w:b/>
          <w:lang w:val="hy-AM"/>
        </w:rPr>
        <w:t>ծածկագրով</w:t>
      </w:r>
    </w:p>
    <w:p w14:paraId="68AD58E4" w14:textId="2283BB1F" w:rsidR="00B2572B" w:rsidRPr="007320DA" w:rsidRDefault="00DF5DFB"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19277C5C"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 xml:space="preserve">Ուսումնասիրելով </w:t>
      </w:r>
      <w:r w:rsidR="0024754F" w:rsidRPr="00F566BF">
        <w:rPr>
          <w:rFonts w:ascii="GHEA Grapalat" w:hAnsi="GHEA Grapalat"/>
          <w:lang w:val="es-ES"/>
        </w:rPr>
        <w:t>«</w:t>
      </w:r>
      <w:r w:rsidR="0024754F">
        <w:rPr>
          <w:rFonts w:ascii="GHEA Grapalat" w:hAnsi="GHEA Grapalat" w:cs="Sylfaen"/>
          <w:b/>
          <w:lang w:val="hy-AM"/>
        </w:rPr>
        <w:t>ՔԲԿ-</w:t>
      </w:r>
      <w:r w:rsidR="0024754F">
        <w:rPr>
          <w:rFonts w:ascii="GHEA Grapalat" w:hAnsi="GHEA Grapalat" w:cs="Sylfaen"/>
          <w:b/>
          <w:lang w:val="es-ES"/>
        </w:rPr>
        <w:t>ԳՀԱՇՁԲ-22/2</w:t>
      </w:r>
      <w:r w:rsidR="0024754F">
        <w:rPr>
          <w:rFonts w:ascii="GHEA Grapalat" w:hAnsi="GHEA Grapalat" w:cs="Sylfaen"/>
          <w:b/>
          <w:lang w:val="hy-AM"/>
        </w:rPr>
        <w:t>2</w:t>
      </w:r>
      <w:r w:rsidR="0024754F" w:rsidRPr="000934D3">
        <w:rPr>
          <w:rFonts w:ascii="GHEA Grapalat" w:hAnsi="GHEA Grapalat" w:cs="Sylfaen"/>
          <w:b/>
          <w:lang w:val="es-ES"/>
        </w:rPr>
        <w:t>»</w:t>
      </w:r>
      <w:r w:rsidR="0024754F">
        <w:rPr>
          <w:rFonts w:ascii="GHEA Grapalat" w:hAnsi="GHEA Grapalat" w:cs="Sylfaen"/>
          <w:b/>
          <w:lang w:val="hy-AM"/>
        </w:rPr>
        <w:t xml:space="preserve"> </w:t>
      </w:r>
      <w:r w:rsidRPr="007320DA">
        <w:rPr>
          <w:rFonts w:ascii="GHEA Grapalat" w:hAnsi="GHEA Grapalat" w:cs="Arial"/>
          <w:sz w:val="20"/>
          <w:szCs w:val="20"/>
          <w:lang w:val="es-ES"/>
        </w:rPr>
        <w:t xml:space="preserve"> ծածկագրով </w:t>
      </w:r>
      <w:r w:rsidR="00DF5DFB">
        <w:rPr>
          <w:rFonts w:ascii="GHEA Grapalat" w:hAnsi="GHEA Grapalat" w:cs="Arial"/>
          <w:sz w:val="20"/>
          <w:szCs w:val="20"/>
          <w:lang w:val="es-ES"/>
        </w:rPr>
        <w:t xml:space="preserve">գնանշման հարցման </w:t>
      </w:r>
      <w:r w:rsidRPr="007320DA">
        <w:rPr>
          <w:rFonts w:ascii="GHEA Grapalat" w:hAnsi="GHEA Grapalat" w:cs="Arial"/>
          <w:sz w:val="20"/>
          <w:szCs w:val="20"/>
          <w:lang w:val="es-ES"/>
        </w:rPr>
        <w:t xml:space="preserve"> հրավերը, այդ թվում կնքվելիք  պայմանագրի նախագիծը</w:t>
      </w:r>
      <w:r w:rsidRPr="00DF5DFB">
        <w:rPr>
          <w:rFonts w:ascii="GHEA Grapalat" w:hAnsi="GHEA Grapalat" w:cs="Arial"/>
          <w:sz w:val="20"/>
          <w:szCs w:val="20"/>
          <w:lang w:val="es-ES"/>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8" w:name="_Hlk23147299"/>
      <w:r w:rsidRPr="007320DA">
        <w:rPr>
          <w:rFonts w:ascii="GHEA Grapalat" w:hAnsi="GHEA Grapalat" w:cs="Sylfaen"/>
          <w:vertAlign w:val="superscript"/>
          <w:lang w:val="hy-AM"/>
        </w:rPr>
        <w:t xml:space="preserve">                                                                                     մասնակցի անվանումը</w:t>
      </w:r>
    </w:p>
    <w:bookmarkEnd w:id="8"/>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847412"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4B38E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C72588" w:rsidRPr="00847412" w14:paraId="5E2D7255" w14:textId="77777777" w:rsidTr="004B38E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C72588" w:rsidRPr="007320DA" w:rsidRDefault="00C72588" w:rsidP="00C72588">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bottom w:val="single" w:sz="4" w:space="0" w:color="auto"/>
            </w:tcBorders>
            <w:vAlign w:val="center"/>
          </w:tcPr>
          <w:p w14:paraId="22A5F101" w14:textId="77777777" w:rsidR="0024754F" w:rsidRDefault="00C72588" w:rsidP="0024754F">
            <w:pPr>
              <w:rPr>
                <w:rFonts w:ascii="GHEA Grapalat" w:eastAsia="Calibri" w:hAnsi="GHEA Grapalat" w:cs="Sylfaen"/>
                <w:sz w:val="20"/>
                <w:szCs w:val="18"/>
                <w:lang w:val="hy-AM"/>
              </w:rPr>
            </w:pPr>
            <w:r w:rsidRPr="00C72588">
              <w:rPr>
                <w:rFonts w:ascii="GHEA Grapalat" w:eastAsia="Calibri" w:hAnsi="GHEA Grapalat" w:cs="Sylfaen"/>
                <w:sz w:val="20"/>
                <w:szCs w:val="18"/>
                <w:lang w:val="hy-AM"/>
              </w:rPr>
              <w:t>ՀՀ ԱՆ</w:t>
            </w:r>
            <w:r w:rsidR="0024754F">
              <w:rPr>
                <w:rFonts w:ascii="GHEA Grapalat" w:eastAsia="Calibri" w:hAnsi="GHEA Grapalat" w:cs="Sylfaen"/>
                <w:sz w:val="20"/>
                <w:szCs w:val="18"/>
                <w:lang w:val="hy-AM"/>
              </w:rPr>
              <w:t xml:space="preserve"> «Քրեակատարողական բժշկության կենտրոն» ՊՈԱԿ,</w:t>
            </w:r>
          </w:p>
          <w:p w14:paraId="6FEF011A" w14:textId="1934D94C" w:rsidR="00C72588" w:rsidRPr="00C72588" w:rsidRDefault="00C72588" w:rsidP="0024754F">
            <w:pPr>
              <w:rPr>
                <w:rFonts w:ascii="GHEA Grapalat" w:hAnsi="GHEA Grapalat"/>
                <w:sz w:val="20"/>
                <w:szCs w:val="20"/>
                <w:lang w:val="es-ES"/>
              </w:rPr>
            </w:pPr>
            <w:r w:rsidRPr="00C72588">
              <w:rPr>
                <w:rFonts w:ascii="GHEA Grapalat" w:eastAsia="Calibri" w:hAnsi="GHEA Grapalat" w:cs="Sylfaen"/>
                <w:sz w:val="20"/>
                <w:szCs w:val="18"/>
                <w:lang w:val="hy-AM"/>
              </w:rPr>
              <w:t>ք</w:t>
            </w:r>
            <w:r w:rsidRPr="00C72588">
              <w:rPr>
                <w:rFonts w:ascii="Cambria Math" w:eastAsia="Calibri" w:hAnsi="Cambria Math" w:cs="Cambria Math"/>
                <w:sz w:val="20"/>
                <w:szCs w:val="18"/>
                <w:lang w:val="hy-AM"/>
              </w:rPr>
              <w:t>․</w:t>
            </w:r>
            <w:r w:rsidRPr="00C72588">
              <w:rPr>
                <w:rFonts w:ascii="GHEA Grapalat" w:eastAsia="Calibri" w:hAnsi="GHEA Grapalat" w:cs="Sylfaen"/>
                <w:sz w:val="20"/>
                <w:szCs w:val="18"/>
                <w:lang w:val="hy-AM"/>
              </w:rPr>
              <w:t xml:space="preserve"> Երևան, </w:t>
            </w:r>
            <w:r w:rsidR="0024754F">
              <w:rPr>
                <w:rFonts w:ascii="GHEA Grapalat" w:eastAsia="Calibri" w:hAnsi="GHEA Grapalat" w:cs="Sylfaen"/>
                <w:sz w:val="20"/>
                <w:szCs w:val="18"/>
                <w:lang w:val="hy-AM"/>
              </w:rPr>
              <w:t>Կոմիտաս 54 Բ</w:t>
            </w:r>
            <w:r w:rsidRPr="00C72588">
              <w:rPr>
                <w:rFonts w:ascii="GHEA Grapalat" w:eastAsia="Calibri" w:hAnsi="GHEA Grapalat" w:cs="Sylfaen"/>
                <w:sz w:val="20"/>
                <w:szCs w:val="18"/>
                <w:lang w:val="hy-AM"/>
              </w:rPr>
              <w:t xml:space="preserve"> հասցեի վարչական շենքի 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C72588" w:rsidRPr="007320DA" w:rsidRDefault="00C72588" w:rsidP="00C7258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C72588" w:rsidRPr="007320DA" w:rsidRDefault="00C72588" w:rsidP="00C725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C72588" w:rsidRPr="007320DA" w:rsidRDefault="00C72588" w:rsidP="00C72588">
            <w:pPr>
              <w:jc w:val="center"/>
              <w:rPr>
                <w:rFonts w:ascii="GHEA Grapalat" w:hAnsi="GHEA Grapalat"/>
                <w:lang w:val="es-ES"/>
              </w:rPr>
            </w:pPr>
          </w:p>
        </w:tc>
      </w:tr>
    </w:tbl>
    <w:p w14:paraId="58A3C98B" w14:textId="531B6929"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F049D8">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C83AED">
        <w:rPr>
          <w:rFonts w:ascii="GHEA Grapalat" w:hAnsi="GHEA Grapalat"/>
          <w:sz w:val="20"/>
          <w:lang w:val="es-ES"/>
        </w:rPr>
        <w:t xml:space="preserve">       </w:t>
      </w:r>
      <w:r w:rsidRPr="005E1F72">
        <w:rPr>
          <w:rFonts w:ascii="GHEA Grapalat" w:hAnsi="GHEA Grapalat"/>
          <w:sz w:val="20"/>
          <w:lang w:val="hy-AM"/>
        </w:rPr>
        <w:t xml:space="preserve">_____________ </w:t>
      </w:r>
    </w:p>
    <w:p w14:paraId="0F96B702" w14:textId="1F779F7F" w:rsidR="00B2572B" w:rsidRPr="005E1F72" w:rsidRDefault="00B2572B" w:rsidP="004B38E4">
      <w:pPr>
        <w:jc w:val="both"/>
        <w:rPr>
          <w:rFonts w:ascii="GHEA Grapalat" w:hAnsi="GHEA Grapalat" w:cs="Sylfaen"/>
          <w:i/>
          <w:sz w:val="16"/>
          <w:szCs w:val="16"/>
          <w:lang w:val="hy-AM" w:eastAsia="ru-RU"/>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004B38E4" w:rsidRPr="004B38E4">
        <w:rPr>
          <w:rFonts w:ascii="GHEA Grapalat" w:hAnsi="GHEA Grapalat"/>
          <w:sz w:val="20"/>
          <w:lang w:val="hy-AM"/>
        </w:rPr>
        <w:t xml:space="preserve"> </w:t>
      </w:r>
      <w:r w:rsidR="004B38E4" w:rsidRPr="005E1F72">
        <w:rPr>
          <w:rFonts w:ascii="GHEA Grapalat" w:hAnsi="GHEA Grapalat"/>
          <w:sz w:val="20"/>
          <w:lang w:val="hy-AM"/>
        </w:rPr>
        <w:t>Կ. Տ.</w:t>
      </w:r>
      <w:r w:rsidR="004B38E4" w:rsidRPr="0003466E">
        <w:rPr>
          <w:rStyle w:val="af6"/>
          <w:rFonts w:ascii="GHEA Grapalat" w:hAnsi="GHEA Grapalat"/>
          <w:color w:val="FFFFFF"/>
          <w:sz w:val="20"/>
          <w:lang w:val="hy-AM"/>
        </w:rPr>
        <w:footnoteReference w:id="6"/>
      </w:r>
      <w:r w:rsidRPr="005E1F72">
        <w:rPr>
          <w:rFonts w:ascii="GHEA Grapalat" w:hAnsi="GHEA Grapalat"/>
          <w:sz w:val="20"/>
          <w:vertAlign w:val="superscript"/>
          <w:lang w:val="hy-AM"/>
        </w:rPr>
        <w:tab/>
      </w: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31"/>
        <w:spacing w:line="240" w:lineRule="auto"/>
        <w:jc w:val="right"/>
        <w:rPr>
          <w:rFonts w:ascii="GHEA Grapalat" w:hAnsi="GHEA Grapalat"/>
          <w:i/>
          <w:lang w:val="hy-AM"/>
        </w:rPr>
      </w:pPr>
    </w:p>
    <w:p w14:paraId="242D4872" w14:textId="77777777" w:rsidR="00B2572B" w:rsidRPr="005E1F72" w:rsidRDefault="00B2572B" w:rsidP="00EF3662">
      <w:pPr>
        <w:pStyle w:val="31"/>
        <w:spacing w:line="240" w:lineRule="auto"/>
        <w:jc w:val="right"/>
        <w:rPr>
          <w:rFonts w:ascii="GHEA Grapalat" w:hAnsi="GHEA Grapalat"/>
          <w:i/>
          <w:lang w:val="hy-AM"/>
        </w:rPr>
      </w:pPr>
    </w:p>
    <w:p w14:paraId="784114B4" w14:textId="77777777" w:rsidR="00B2572B" w:rsidRDefault="00B2572B" w:rsidP="00EF3662">
      <w:pPr>
        <w:pStyle w:val="31"/>
        <w:spacing w:line="240" w:lineRule="auto"/>
        <w:jc w:val="right"/>
        <w:rPr>
          <w:rFonts w:ascii="GHEA Grapalat" w:hAnsi="GHEA Grapalat"/>
          <w:i/>
          <w:lang w:val="hy-AM"/>
        </w:rPr>
      </w:pPr>
    </w:p>
    <w:p w14:paraId="113AC01D" w14:textId="77777777" w:rsidR="00830A8A" w:rsidRDefault="00830A8A" w:rsidP="00EF3662">
      <w:pPr>
        <w:pStyle w:val="31"/>
        <w:spacing w:line="240" w:lineRule="auto"/>
        <w:jc w:val="right"/>
        <w:rPr>
          <w:rFonts w:ascii="GHEA Grapalat" w:hAnsi="GHEA Grapalat"/>
          <w:i/>
          <w:lang w:val="hy-AM"/>
        </w:rPr>
      </w:pPr>
    </w:p>
    <w:p w14:paraId="15E8D96D" w14:textId="77777777" w:rsidR="00830A8A" w:rsidRDefault="00830A8A" w:rsidP="00EF3662">
      <w:pPr>
        <w:pStyle w:val="31"/>
        <w:spacing w:line="240" w:lineRule="auto"/>
        <w:jc w:val="right"/>
        <w:rPr>
          <w:rFonts w:ascii="GHEA Grapalat" w:hAnsi="GHEA Grapalat"/>
          <w:i/>
          <w:lang w:val="hy-AM"/>
        </w:rPr>
      </w:pPr>
    </w:p>
    <w:p w14:paraId="20E9E99D" w14:textId="77777777" w:rsidR="00830A8A" w:rsidRDefault="00830A8A" w:rsidP="00EF3662">
      <w:pPr>
        <w:pStyle w:val="31"/>
        <w:spacing w:line="240" w:lineRule="auto"/>
        <w:jc w:val="right"/>
        <w:rPr>
          <w:rFonts w:ascii="GHEA Grapalat" w:hAnsi="GHEA Grapalat"/>
          <w:i/>
          <w:lang w:val="hy-AM"/>
        </w:rPr>
      </w:pPr>
    </w:p>
    <w:p w14:paraId="48B3FCA8" w14:textId="77777777" w:rsidR="00830A8A" w:rsidRDefault="00830A8A" w:rsidP="00EF3662">
      <w:pPr>
        <w:pStyle w:val="31"/>
        <w:spacing w:line="240" w:lineRule="auto"/>
        <w:jc w:val="right"/>
        <w:rPr>
          <w:rFonts w:ascii="GHEA Grapalat" w:hAnsi="GHEA Grapalat"/>
          <w:i/>
          <w:lang w:val="hy-AM"/>
        </w:rPr>
      </w:pPr>
    </w:p>
    <w:p w14:paraId="3BF0A3F4" w14:textId="77777777" w:rsidR="00830A8A" w:rsidRDefault="00830A8A" w:rsidP="00EF3662">
      <w:pPr>
        <w:pStyle w:val="31"/>
        <w:spacing w:line="240" w:lineRule="auto"/>
        <w:jc w:val="right"/>
        <w:rPr>
          <w:rFonts w:ascii="GHEA Grapalat" w:hAnsi="GHEA Grapalat"/>
          <w:i/>
          <w:lang w:val="hy-AM"/>
        </w:rPr>
      </w:pPr>
    </w:p>
    <w:p w14:paraId="19CEA933" w14:textId="77777777" w:rsidR="00830A8A" w:rsidRDefault="00830A8A" w:rsidP="00EF3662">
      <w:pPr>
        <w:pStyle w:val="31"/>
        <w:spacing w:line="240" w:lineRule="auto"/>
        <w:jc w:val="right"/>
        <w:rPr>
          <w:rFonts w:ascii="GHEA Grapalat" w:hAnsi="GHEA Grapalat"/>
          <w:i/>
          <w:lang w:val="hy-AM"/>
        </w:rPr>
      </w:pPr>
    </w:p>
    <w:p w14:paraId="283DD009" w14:textId="77777777" w:rsidR="00830A8A" w:rsidRDefault="00830A8A" w:rsidP="00EF3662">
      <w:pPr>
        <w:pStyle w:val="31"/>
        <w:spacing w:line="240" w:lineRule="auto"/>
        <w:jc w:val="right"/>
        <w:rPr>
          <w:rFonts w:ascii="GHEA Grapalat" w:hAnsi="GHEA Grapalat"/>
          <w:i/>
          <w:lang w:val="hy-AM"/>
        </w:rPr>
      </w:pPr>
    </w:p>
    <w:p w14:paraId="3BFA54F0" w14:textId="77777777" w:rsidR="003F62A2" w:rsidRDefault="003F62A2" w:rsidP="00EF3662">
      <w:pPr>
        <w:pStyle w:val="31"/>
        <w:spacing w:line="240" w:lineRule="auto"/>
        <w:jc w:val="right"/>
        <w:rPr>
          <w:rFonts w:ascii="GHEA Grapalat" w:hAnsi="GHEA Grapalat"/>
          <w:i/>
          <w:lang w:val="hy-AM"/>
        </w:rPr>
      </w:pPr>
    </w:p>
    <w:p w14:paraId="0D993C74" w14:textId="77777777" w:rsidR="003F62A2" w:rsidRDefault="003F62A2" w:rsidP="00EF3662">
      <w:pPr>
        <w:pStyle w:val="31"/>
        <w:spacing w:line="240" w:lineRule="auto"/>
        <w:jc w:val="right"/>
        <w:rPr>
          <w:rFonts w:ascii="GHEA Grapalat" w:hAnsi="GHEA Grapalat"/>
          <w:i/>
          <w:lang w:val="hy-AM"/>
        </w:rPr>
      </w:pPr>
    </w:p>
    <w:p w14:paraId="6662C02F" w14:textId="77777777" w:rsidR="00830A8A" w:rsidRDefault="00830A8A" w:rsidP="00EF3662">
      <w:pPr>
        <w:pStyle w:val="31"/>
        <w:spacing w:line="240" w:lineRule="auto"/>
        <w:jc w:val="right"/>
        <w:rPr>
          <w:rFonts w:ascii="GHEA Grapalat" w:hAnsi="GHEA Grapalat"/>
          <w:i/>
          <w:lang w:val="hy-AM"/>
        </w:rPr>
      </w:pPr>
    </w:p>
    <w:p w14:paraId="7573BFE2" w14:textId="77777777" w:rsidR="00830A8A" w:rsidRDefault="00830A8A" w:rsidP="00EF3662">
      <w:pPr>
        <w:pStyle w:val="31"/>
        <w:spacing w:line="240" w:lineRule="auto"/>
        <w:jc w:val="right"/>
        <w:rPr>
          <w:rFonts w:ascii="GHEA Grapalat" w:hAnsi="GHEA Grapalat"/>
          <w:i/>
          <w:lang w:val="hy-AM"/>
        </w:rPr>
      </w:pPr>
    </w:p>
    <w:p w14:paraId="7495481F" w14:textId="77777777" w:rsidR="00830A8A" w:rsidRDefault="00830A8A" w:rsidP="00EF3662">
      <w:pPr>
        <w:pStyle w:val="31"/>
        <w:spacing w:line="240" w:lineRule="auto"/>
        <w:jc w:val="right"/>
        <w:rPr>
          <w:rFonts w:ascii="GHEA Grapalat" w:hAnsi="GHEA Grapalat"/>
          <w:i/>
          <w:lang w:val="hy-AM"/>
        </w:rPr>
      </w:pPr>
    </w:p>
    <w:p w14:paraId="1DFCB364" w14:textId="77777777" w:rsidR="00830A8A" w:rsidRDefault="00830A8A" w:rsidP="00EF3662">
      <w:pPr>
        <w:pStyle w:val="31"/>
        <w:spacing w:line="240" w:lineRule="auto"/>
        <w:jc w:val="right"/>
        <w:rPr>
          <w:rFonts w:ascii="GHEA Grapalat" w:hAnsi="GHEA Grapalat"/>
          <w:i/>
          <w:lang w:val="hy-AM"/>
        </w:rPr>
      </w:pPr>
    </w:p>
    <w:p w14:paraId="027ACCFD" w14:textId="77777777" w:rsidR="00830A8A" w:rsidRDefault="00830A8A" w:rsidP="00EF3662">
      <w:pPr>
        <w:pStyle w:val="31"/>
        <w:spacing w:line="240" w:lineRule="auto"/>
        <w:jc w:val="right"/>
        <w:rPr>
          <w:rFonts w:ascii="GHEA Grapalat" w:hAnsi="GHEA Grapalat"/>
          <w:i/>
          <w:lang w:val="hy-AM"/>
        </w:rPr>
      </w:pPr>
    </w:p>
    <w:p w14:paraId="3C16A83A" w14:textId="77777777" w:rsidR="00830A8A" w:rsidRDefault="00830A8A" w:rsidP="00EF3662">
      <w:pPr>
        <w:pStyle w:val="31"/>
        <w:spacing w:line="240" w:lineRule="auto"/>
        <w:jc w:val="right"/>
        <w:rPr>
          <w:rFonts w:ascii="GHEA Grapalat" w:hAnsi="GHEA Grapalat"/>
          <w:i/>
          <w:lang w:val="hy-AM"/>
        </w:rPr>
      </w:pPr>
    </w:p>
    <w:p w14:paraId="4C409A41" w14:textId="77777777" w:rsidR="00830A8A" w:rsidRDefault="00830A8A" w:rsidP="00EF3662">
      <w:pPr>
        <w:pStyle w:val="31"/>
        <w:spacing w:line="240" w:lineRule="auto"/>
        <w:jc w:val="right"/>
        <w:rPr>
          <w:rFonts w:ascii="GHEA Grapalat" w:hAnsi="GHEA Grapalat"/>
          <w:i/>
          <w:lang w:val="hy-AM"/>
        </w:rPr>
      </w:pPr>
    </w:p>
    <w:p w14:paraId="656A90A5" w14:textId="77777777" w:rsidR="00830A8A" w:rsidRDefault="00830A8A" w:rsidP="00EF3662">
      <w:pPr>
        <w:pStyle w:val="31"/>
        <w:spacing w:line="240" w:lineRule="auto"/>
        <w:jc w:val="right"/>
        <w:rPr>
          <w:rFonts w:ascii="GHEA Grapalat" w:hAnsi="GHEA Grapalat"/>
          <w:i/>
          <w:lang w:val="hy-AM"/>
        </w:rPr>
      </w:pPr>
    </w:p>
    <w:p w14:paraId="5764772E" w14:textId="77777777" w:rsidR="004469F2" w:rsidRDefault="004469F2" w:rsidP="00FB5E76">
      <w:pPr>
        <w:pStyle w:val="31"/>
        <w:spacing w:line="240" w:lineRule="auto"/>
        <w:ind w:firstLine="0"/>
        <w:rPr>
          <w:rFonts w:ascii="GHEA Grapalat" w:hAnsi="GHEA Grapalat"/>
          <w:i/>
          <w:lang w:val="hy-AM"/>
        </w:rPr>
      </w:pPr>
    </w:p>
    <w:p w14:paraId="4B8B17BB" w14:textId="77777777" w:rsidR="00FB5E76" w:rsidRDefault="00FB5E76" w:rsidP="00FB5E76">
      <w:pPr>
        <w:pStyle w:val="31"/>
        <w:spacing w:line="240" w:lineRule="auto"/>
        <w:ind w:firstLine="0"/>
        <w:rPr>
          <w:rFonts w:ascii="GHEA Grapalat" w:hAnsi="GHEA Grapalat"/>
          <w:i/>
          <w:lang w:val="hy-AM"/>
        </w:rPr>
      </w:pPr>
    </w:p>
    <w:p w14:paraId="321A3814" w14:textId="77777777" w:rsidR="00FB5E76" w:rsidRDefault="00FB5E76" w:rsidP="00FB5E76">
      <w:pPr>
        <w:pStyle w:val="31"/>
        <w:spacing w:line="240" w:lineRule="auto"/>
        <w:ind w:firstLine="0"/>
        <w:rPr>
          <w:rFonts w:ascii="GHEA Grapalat" w:hAnsi="GHEA Grapalat" w:cs="Sylfaen"/>
          <w:b/>
          <w:lang w:val="hy-AM"/>
        </w:rPr>
      </w:pPr>
    </w:p>
    <w:p w14:paraId="7191EFA7" w14:textId="77777777" w:rsidR="004469F2" w:rsidRDefault="004469F2" w:rsidP="0034576C">
      <w:pPr>
        <w:pStyle w:val="31"/>
        <w:spacing w:line="240" w:lineRule="auto"/>
        <w:jc w:val="right"/>
        <w:rPr>
          <w:rFonts w:ascii="GHEA Grapalat" w:hAnsi="GHEA Grapalat" w:cs="Sylfaen"/>
          <w:b/>
          <w:lang w:val="hy-AM"/>
        </w:rPr>
      </w:pPr>
    </w:p>
    <w:p w14:paraId="219C92E0" w14:textId="77777777" w:rsidR="00495F83" w:rsidRDefault="00495F83" w:rsidP="0034576C">
      <w:pPr>
        <w:pStyle w:val="31"/>
        <w:spacing w:line="240" w:lineRule="auto"/>
        <w:jc w:val="right"/>
        <w:rPr>
          <w:rFonts w:ascii="GHEA Grapalat" w:hAnsi="GHEA Grapalat" w:cs="Sylfaen"/>
          <w:b/>
          <w:lang w:val="hy-AM"/>
        </w:rPr>
      </w:pPr>
    </w:p>
    <w:p w14:paraId="0EBB523A" w14:textId="77777777" w:rsidR="00495F83" w:rsidRDefault="00495F83" w:rsidP="0034576C">
      <w:pPr>
        <w:pStyle w:val="31"/>
        <w:spacing w:line="240" w:lineRule="auto"/>
        <w:jc w:val="right"/>
        <w:rPr>
          <w:rFonts w:ascii="GHEA Grapalat" w:hAnsi="GHEA Grapalat" w:cs="Sylfaen"/>
          <w:b/>
          <w:lang w:val="hy-AM"/>
        </w:rPr>
      </w:pPr>
    </w:p>
    <w:p w14:paraId="72DF1CE0" w14:textId="77777777" w:rsidR="004469F2" w:rsidRDefault="004469F2" w:rsidP="00FA3DF3">
      <w:pPr>
        <w:pStyle w:val="31"/>
        <w:spacing w:line="240" w:lineRule="auto"/>
        <w:ind w:firstLine="0"/>
        <w:rPr>
          <w:rFonts w:ascii="GHEA Grapalat" w:hAnsi="GHEA Grapalat" w:cs="Sylfaen"/>
          <w:b/>
          <w:lang w:val="hy-AM"/>
        </w:rPr>
      </w:pPr>
    </w:p>
    <w:p w14:paraId="6EF143BD" w14:textId="5FAC5FAB" w:rsidR="0034576C" w:rsidRPr="002D4DC4" w:rsidRDefault="0034576C" w:rsidP="0034576C">
      <w:pPr>
        <w:pStyle w:val="31"/>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38C09482" w14:textId="3BEE44BC" w:rsidR="0034576C" w:rsidRPr="00A36259" w:rsidRDefault="00FA3DF3" w:rsidP="0034576C">
      <w:pPr>
        <w:pStyle w:val="31"/>
        <w:spacing w:line="240" w:lineRule="auto"/>
        <w:jc w:val="right"/>
        <w:rPr>
          <w:rFonts w:ascii="GHEA Grapalat" w:hAnsi="GHEA Grapalat" w:cs="Sylfaen"/>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ԳՀԱՇՁԲ-22/2</w:t>
      </w:r>
      <w:r>
        <w:rPr>
          <w:rFonts w:ascii="GHEA Grapalat" w:hAnsi="GHEA Grapalat" w:cs="Sylfaen"/>
          <w:b/>
          <w:lang w:val="hy-AM"/>
        </w:rPr>
        <w:t>2</w:t>
      </w:r>
      <w:r w:rsidRPr="000934D3">
        <w:rPr>
          <w:rFonts w:ascii="GHEA Grapalat" w:hAnsi="GHEA Grapalat" w:cs="Sylfaen"/>
          <w:b/>
          <w:lang w:val="es-ES"/>
        </w:rPr>
        <w:t>»</w:t>
      </w:r>
      <w:r>
        <w:rPr>
          <w:rFonts w:ascii="GHEA Grapalat" w:hAnsi="GHEA Grapalat" w:cs="Sylfaen"/>
          <w:b/>
          <w:lang w:val="hy-AM"/>
        </w:rPr>
        <w:t xml:space="preserve"> </w:t>
      </w:r>
      <w:r w:rsidR="0034576C" w:rsidRPr="00F566BF">
        <w:rPr>
          <w:rFonts w:ascii="GHEA Grapalat" w:hAnsi="GHEA Grapalat" w:cs="Sylfaen"/>
          <w:b/>
          <w:lang w:val="hy-AM"/>
        </w:rPr>
        <w:t>ծածկագրով</w:t>
      </w:r>
    </w:p>
    <w:p w14:paraId="4F0E19F7"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6B06F14B" w14:textId="77777777" w:rsidR="0034576C" w:rsidRPr="00F566BF" w:rsidRDefault="0034576C" w:rsidP="0034576C">
      <w:pPr>
        <w:pStyle w:val="31"/>
        <w:spacing w:line="240" w:lineRule="auto"/>
        <w:jc w:val="right"/>
        <w:rPr>
          <w:rFonts w:ascii="GHEA Grapalat" w:hAnsi="GHEA Grapalat" w:cs="Sylfaen"/>
          <w:b/>
          <w:lang w:val="hy-AM"/>
        </w:rPr>
      </w:pPr>
    </w:p>
    <w:p w14:paraId="0463BEEA" w14:textId="77777777" w:rsidR="0034576C" w:rsidRPr="00F566BF" w:rsidRDefault="0034576C" w:rsidP="0034576C">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019FC372" w14:textId="77777777" w:rsidR="0034576C" w:rsidRPr="00F566BF" w:rsidRDefault="0034576C" w:rsidP="0034576C">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691994E0" w14:textId="77777777" w:rsidR="0034576C" w:rsidRPr="00F566BF" w:rsidRDefault="0034576C" w:rsidP="0034576C">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15713284" w14:textId="77777777" w:rsidR="0034576C" w:rsidRPr="00F566BF" w:rsidRDefault="0034576C" w:rsidP="0034576C">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2ABA86D" w14:textId="77777777" w:rsidR="0034576C" w:rsidRPr="00F566BF" w:rsidRDefault="0034576C" w:rsidP="0034576C">
      <w:pPr>
        <w:rPr>
          <w:rFonts w:ascii="GHEA Grapalat" w:hAnsi="GHEA Grapalat" w:cs="GHEA Grapalat"/>
          <w:sz w:val="20"/>
          <w:szCs w:val="20"/>
          <w:lang w:val="hy-AM"/>
        </w:rPr>
      </w:pPr>
    </w:p>
    <w:p w14:paraId="7E693975" w14:textId="77777777" w:rsidR="0034576C" w:rsidRPr="00372364" w:rsidRDefault="0034576C" w:rsidP="0034576C">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5CE31DF" w14:textId="77777777" w:rsidR="0034576C" w:rsidRPr="00372364" w:rsidRDefault="0034576C" w:rsidP="0034576C">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5BEEEE" w14:textId="77777777" w:rsidR="0034576C" w:rsidRPr="00F566BF" w:rsidRDefault="0034576C" w:rsidP="0034576C">
      <w:pPr>
        <w:ind w:firstLine="708"/>
        <w:jc w:val="both"/>
        <w:rPr>
          <w:rFonts w:ascii="GHEA Grapalat" w:hAnsi="GHEA Grapalat" w:cs="GHEA Grapalat"/>
          <w:sz w:val="20"/>
          <w:szCs w:val="20"/>
          <w:lang w:val="hy-AM"/>
        </w:rPr>
      </w:pPr>
    </w:p>
    <w:p w14:paraId="4BEA2622" w14:textId="77777777" w:rsidR="0034576C" w:rsidRPr="00F566BF" w:rsidRDefault="0034576C" w:rsidP="0034576C">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70C5C1FC" w14:textId="77777777" w:rsidR="0034576C" w:rsidRPr="00F566BF" w:rsidRDefault="0034576C" w:rsidP="0034576C">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DAFE65E" w14:textId="72082F01" w:rsidR="0034576C" w:rsidRPr="0089291A" w:rsidRDefault="0034576C" w:rsidP="0034576C">
      <w:pPr>
        <w:numPr>
          <w:ilvl w:val="1"/>
          <w:numId w:val="7"/>
        </w:numPr>
        <w:ind w:left="0" w:firstLine="426"/>
        <w:jc w:val="both"/>
        <w:rPr>
          <w:rFonts w:ascii="GHEA Grapalat" w:hAnsi="GHEA Grapalat" w:cs="GHEA Grapalat"/>
          <w:sz w:val="20"/>
          <w:szCs w:val="20"/>
          <w:lang w:val="pt-BR"/>
        </w:rPr>
      </w:pPr>
      <w:r w:rsidRPr="0089291A">
        <w:rPr>
          <w:rFonts w:ascii="GHEA Grapalat" w:hAnsi="GHEA Grapalat" w:cs="GHEA Grapalat"/>
          <w:sz w:val="20"/>
          <w:szCs w:val="20"/>
          <w:lang w:val="pt-BR"/>
        </w:rPr>
        <w:t xml:space="preserve">Ընկերությունը մասնակցում է </w:t>
      </w:r>
      <w:r w:rsidRPr="0089291A">
        <w:rPr>
          <w:rFonts w:ascii="GHEA Grapalat" w:hAnsi="GHEA Grapalat"/>
          <w:sz w:val="20"/>
          <w:lang w:val="af-ZA"/>
        </w:rPr>
        <w:t xml:space="preserve">ՀՀ </w:t>
      </w:r>
      <w:r w:rsidR="00621DFC">
        <w:rPr>
          <w:rFonts w:ascii="GHEA Grapalat" w:hAnsi="GHEA Grapalat"/>
          <w:sz w:val="20"/>
          <w:lang w:val="hy-AM"/>
        </w:rPr>
        <w:t xml:space="preserve">ԱՆ «Քրեակատարողական բժշկության կենտրոն» ՊՈԱԿ-ի </w:t>
      </w:r>
      <w:r w:rsidRPr="0089291A">
        <w:rPr>
          <w:rFonts w:ascii="GHEA Grapalat" w:hAnsi="GHEA Grapalat" w:cs="GHEA Grapalat"/>
          <w:sz w:val="20"/>
          <w:szCs w:val="20"/>
          <w:lang w:val="pt-BR"/>
        </w:rPr>
        <w:t xml:space="preserve">  (այսուհետ` Պատվիրատու) կողմից կազմակերպված </w:t>
      </w:r>
      <w:r w:rsidR="00FA3DF3" w:rsidRPr="00F566BF">
        <w:rPr>
          <w:rFonts w:ascii="GHEA Grapalat" w:hAnsi="GHEA Grapalat"/>
          <w:lang w:val="es-ES"/>
        </w:rPr>
        <w:t>«</w:t>
      </w:r>
      <w:r w:rsidR="00FA3DF3">
        <w:rPr>
          <w:rFonts w:ascii="GHEA Grapalat" w:hAnsi="GHEA Grapalat" w:cs="Sylfaen"/>
          <w:b/>
          <w:lang w:val="hy-AM"/>
        </w:rPr>
        <w:t>ՔԲԿ-</w:t>
      </w:r>
      <w:r w:rsidR="00FA3DF3">
        <w:rPr>
          <w:rFonts w:ascii="GHEA Grapalat" w:hAnsi="GHEA Grapalat" w:cs="Sylfaen"/>
          <w:b/>
          <w:lang w:val="es-ES"/>
        </w:rPr>
        <w:t>ԳՀԱՇՁԲ-22/2</w:t>
      </w:r>
      <w:r w:rsidR="00FA3DF3">
        <w:rPr>
          <w:rFonts w:ascii="GHEA Grapalat" w:hAnsi="GHEA Grapalat" w:cs="Sylfaen"/>
          <w:b/>
          <w:lang w:val="hy-AM"/>
        </w:rPr>
        <w:t>2</w:t>
      </w:r>
      <w:r w:rsidR="00FA3DF3" w:rsidRPr="000934D3">
        <w:rPr>
          <w:rFonts w:ascii="GHEA Grapalat" w:hAnsi="GHEA Grapalat" w:cs="Sylfaen"/>
          <w:b/>
          <w:lang w:val="es-ES"/>
        </w:rPr>
        <w:t>»</w:t>
      </w:r>
      <w:r w:rsidR="00FA3DF3">
        <w:rPr>
          <w:rFonts w:ascii="GHEA Grapalat" w:hAnsi="GHEA Grapalat" w:cs="Sylfaen"/>
          <w:b/>
          <w:lang w:val="hy-AM"/>
        </w:rPr>
        <w:t xml:space="preserve"> </w:t>
      </w:r>
      <w:r w:rsidRPr="0089291A">
        <w:rPr>
          <w:rFonts w:ascii="GHEA Grapalat" w:hAnsi="GHEA Grapalat" w:cs="Sylfaen"/>
          <w:b/>
          <w:sz w:val="20"/>
          <w:szCs w:val="20"/>
          <w:lang w:val="pt-BR"/>
        </w:rPr>
        <w:t xml:space="preserve"> </w:t>
      </w:r>
      <w:r w:rsidRPr="0089291A">
        <w:rPr>
          <w:rFonts w:ascii="GHEA Grapalat" w:hAnsi="GHEA Grapalat" w:cs="GHEA Grapalat"/>
          <w:sz w:val="20"/>
          <w:szCs w:val="20"/>
          <w:lang w:val="pt-BR"/>
        </w:rPr>
        <w:t>ծածկագրով գնման ընթացակարգին:</w:t>
      </w:r>
    </w:p>
    <w:p w14:paraId="10258DE0" w14:textId="77777777" w:rsidR="0034576C" w:rsidRPr="00F566BF" w:rsidRDefault="0034576C" w:rsidP="0034576C">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0893E" w14:textId="77777777" w:rsidR="0034576C" w:rsidRPr="00F566BF" w:rsidRDefault="0034576C" w:rsidP="0034576C">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745DD235"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562E6B"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B3F9FC1"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2E083A2" w14:textId="77777777" w:rsidR="0034576C" w:rsidRPr="00F566BF" w:rsidRDefault="0034576C" w:rsidP="0034576C">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A26B37E" w14:textId="77777777" w:rsidR="0034576C" w:rsidRPr="00F566BF" w:rsidRDefault="0034576C" w:rsidP="0034576C">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9C0DA36" w14:textId="77777777" w:rsidR="0034576C" w:rsidRPr="00F566BF" w:rsidRDefault="0034576C" w:rsidP="0034576C">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268049F9" w14:textId="77777777" w:rsidR="0034576C" w:rsidRPr="00F566BF" w:rsidRDefault="0034576C" w:rsidP="0034576C">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2A28EB4" w14:textId="77777777" w:rsidR="0034576C" w:rsidRPr="00F566BF" w:rsidRDefault="0034576C" w:rsidP="0034576C">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149608A" w14:textId="77777777" w:rsidR="0034576C" w:rsidRPr="00F566BF" w:rsidRDefault="0034576C" w:rsidP="0034576C">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07095D1C" w14:textId="77777777" w:rsidR="0034576C" w:rsidRPr="00F566BF" w:rsidRDefault="0034576C" w:rsidP="0034576C">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lastRenderedPageBreak/>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D45BFE2" w14:textId="77777777" w:rsidR="0034576C" w:rsidRPr="00F566BF" w:rsidRDefault="0034576C" w:rsidP="0034576C">
      <w:pPr>
        <w:jc w:val="both"/>
        <w:rPr>
          <w:rFonts w:ascii="GHEA Grapalat" w:hAnsi="GHEA Grapalat" w:cs="GHEA Grapalat"/>
          <w:sz w:val="20"/>
          <w:szCs w:val="20"/>
          <w:lang w:val="hy-AM"/>
        </w:rPr>
      </w:pPr>
    </w:p>
    <w:p w14:paraId="47DF0A3B" w14:textId="77777777" w:rsidR="0034576C" w:rsidRPr="00F566BF" w:rsidRDefault="0034576C" w:rsidP="0034576C">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2985E10"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F566BF">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3A5D637B"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BBE2D18"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9D4A92B" w14:textId="77777777" w:rsidR="0034576C" w:rsidRPr="00F566BF" w:rsidDel="00A13215"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6A99FC"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AA21756" w14:textId="77777777" w:rsidR="0034576C" w:rsidRPr="00F566BF" w:rsidRDefault="0034576C" w:rsidP="0034576C">
      <w:pPr>
        <w:ind w:firstLine="567"/>
        <w:jc w:val="both"/>
        <w:rPr>
          <w:rFonts w:ascii="GHEA Grapalat" w:hAnsi="GHEA Grapalat" w:cs="GHEA Grapalat"/>
          <w:sz w:val="20"/>
          <w:szCs w:val="20"/>
          <w:lang w:val="hy-AM"/>
        </w:rPr>
      </w:pPr>
    </w:p>
    <w:p w14:paraId="47662053" w14:textId="77777777" w:rsidR="0034576C" w:rsidRPr="00F566BF" w:rsidRDefault="0034576C" w:rsidP="0034576C">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3F2E113" w14:textId="77777777" w:rsidR="0034576C" w:rsidRPr="00F566BF" w:rsidRDefault="0034576C" w:rsidP="0034576C">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7B17657" w14:textId="77777777" w:rsidR="0034576C" w:rsidRPr="00F566BF" w:rsidRDefault="0034576C" w:rsidP="0034576C">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3E159251" w14:textId="77777777" w:rsidR="0034576C" w:rsidRPr="00F566BF" w:rsidRDefault="0034576C" w:rsidP="0034576C">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C9AF56E" w14:textId="77777777" w:rsidR="0034576C" w:rsidRPr="00F566BF" w:rsidRDefault="0034576C" w:rsidP="0034576C">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3FC66C28" w14:textId="77777777" w:rsidR="0034576C" w:rsidRPr="00F566BF" w:rsidRDefault="0034576C" w:rsidP="0034576C">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3A30034A" w14:textId="77777777" w:rsidR="0034576C" w:rsidRPr="00F566BF" w:rsidRDefault="0034576C" w:rsidP="0034576C">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5EFAEFAB" w14:textId="77777777" w:rsidR="0034576C" w:rsidRPr="00F566BF" w:rsidRDefault="0034576C" w:rsidP="0034576C">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BC95F64" w14:textId="77777777" w:rsidR="0034576C" w:rsidRPr="00631658" w:rsidRDefault="0034576C" w:rsidP="0034576C">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75D6B39" w14:textId="77777777" w:rsidR="0034576C" w:rsidRPr="00631658" w:rsidRDefault="0034576C" w:rsidP="0034576C">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5E75920" w14:textId="77777777" w:rsidR="0034576C" w:rsidRPr="00631658" w:rsidRDefault="0034576C" w:rsidP="0034576C">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752FE4A" w14:textId="77777777" w:rsidR="0034576C" w:rsidRPr="00631658" w:rsidRDefault="0034576C" w:rsidP="0034576C">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5F2124F" w14:textId="77777777" w:rsidR="0034576C" w:rsidRPr="00631658" w:rsidRDefault="0034576C" w:rsidP="0034576C">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2B527BC" w14:textId="77777777" w:rsidR="0034576C" w:rsidRPr="00F566BF" w:rsidRDefault="0034576C" w:rsidP="0034576C">
      <w:pPr>
        <w:jc w:val="both"/>
        <w:rPr>
          <w:rFonts w:ascii="GHEA Grapalat" w:hAnsi="GHEA Grapalat"/>
          <w:sz w:val="18"/>
          <w:szCs w:val="18"/>
          <w:u w:val="single"/>
          <w:vertAlign w:val="superscript"/>
          <w:lang w:val="hy-AM"/>
        </w:rPr>
      </w:pPr>
    </w:p>
    <w:p w14:paraId="7AC21243" w14:textId="77777777" w:rsidR="0034576C" w:rsidRPr="00F566BF" w:rsidRDefault="0034576C" w:rsidP="0034576C">
      <w:pPr>
        <w:jc w:val="both"/>
        <w:rPr>
          <w:rFonts w:ascii="GHEA Grapalat" w:hAnsi="GHEA Grapalat"/>
          <w:sz w:val="20"/>
          <w:szCs w:val="20"/>
          <w:lang w:val="hy-AM"/>
        </w:rPr>
      </w:pPr>
      <w:r w:rsidRPr="00F566BF">
        <w:rPr>
          <w:rFonts w:ascii="GHEA Grapalat" w:hAnsi="GHEA Grapalat"/>
          <w:sz w:val="20"/>
          <w:szCs w:val="20"/>
          <w:lang w:val="hy-AM"/>
        </w:rPr>
        <w:t>Կ.Տ</w:t>
      </w:r>
    </w:p>
    <w:p w14:paraId="024392AD" w14:textId="77777777" w:rsidR="0034576C" w:rsidRPr="00F566BF" w:rsidRDefault="0034576C" w:rsidP="0034576C">
      <w:pPr>
        <w:jc w:val="both"/>
        <w:rPr>
          <w:rFonts w:ascii="GHEA Grapalat" w:hAnsi="GHEA Grapalat"/>
          <w:sz w:val="20"/>
          <w:szCs w:val="20"/>
          <w:lang w:val="hy-AM"/>
        </w:rPr>
      </w:pPr>
    </w:p>
    <w:p w14:paraId="755EA47A" w14:textId="77777777" w:rsidR="0034576C" w:rsidRPr="00F566BF" w:rsidRDefault="0034576C" w:rsidP="0034576C">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4AD8CDEA" w14:textId="77777777" w:rsidR="0034576C" w:rsidRPr="00F566BF" w:rsidRDefault="0034576C" w:rsidP="0034576C">
      <w:pPr>
        <w:jc w:val="both"/>
        <w:rPr>
          <w:rFonts w:ascii="GHEA Grapalat" w:hAnsi="GHEA Grapalat"/>
          <w:sz w:val="18"/>
          <w:szCs w:val="18"/>
          <w:vertAlign w:val="superscript"/>
          <w:lang w:val="hy-AM"/>
        </w:rPr>
      </w:pPr>
    </w:p>
    <w:p w14:paraId="7A6062A5" w14:textId="77777777" w:rsidR="0034576C" w:rsidRPr="00F566BF" w:rsidRDefault="0034576C" w:rsidP="0034576C">
      <w:pPr>
        <w:jc w:val="both"/>
        <w:rPr>
          <w:rFonts w:ascii="GHEA Grapalat" w:hAnsi="GHEA Grapalat" w:cs="GHEA Grapalat"/>
          <w:i/>
          <w:sz w:val="18"/>
          <w:szCs w:val="18"/>
          <w:lang w:val="hy-AM"/>
        </w:rPr>
      </w:pPr>
    </w:p>
    <w:p w14:paraId="5EB54F92" w14:textId="77777777" w:rsidR="0034576C" w:rsidRPr="002D4DC4" w:rsidRDefault="0034576C" w:rsidP="0034576C">
      <w:pPr>
        <w:pStyle w:val="31"/>
        <w:spacing w:line="240" w:lineRule="auto"/>
        <w:rPr>
          <w:rFonts w:ascii="GHEA Grapalat" w:hAnsi="GHEA Grapalat"/>
          <w:b/>
          <w:lang w:val="hy-AM"/>
        </w:rPr>
      </w:pPr>
    </w:p>
    <w:p w14:paraId="6CBA8926" w14:textId="77777777" w:rsidR="0034576C" w:rsidRPr="002D4DC4" w:rsidRDefault="0034576C" w:rsidP="0034576C">
      <w:pPr>
        <w:pStyle w:val="31"/>
        <w:spacing w:line="240" w:lineRule="auto"/>
        <w:rPr>
          <w:rFonts w:ascii="GHEA Grapalat" w:hAnsi="GHEA Grapalat"/>
          <w:b/>
          <w:lang w:val="hy-AM"/>
        </w:rPr>
      </w:pPr>
    </w:p>
    <w:p w14:paraId="4B2C7356" w14:textId="77777777" w:rsidR="0034576C" w:rsidRPr="002D4DC4" w:rsidRDefault="0034576C" w:rsidP="0034576C">
      <w:pPr>
        <w:pStyle w:val="31"/>
        <w:spacing w:line="240" w:lineRule="auto"/>
        <w:rPr>
          <w:rFonts w:ascii="GHEA Grapalat" w:hAnsi="GHEA Grapalat"/>
          <w:b/>
          <w:lang w:val="hy-AM"/>
        </w:rPr>
      </w:pPr>
    </w:p>
    <w:p w14:paraId="03517FE4"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8A3F28A" w14:textId="77777777" w:rsidR="0034576C" w:rsidRPr="00F566BF" w:rsidRDefault="0034576C" w:rsidP="0034576C">
      <w:pPr>
        <w:pStyle w:val="31"/>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576C" w:rsidRPr="00F566BF" w14:paraId="3768F28D"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987C" w14:textId="77777777" w:rsidR="0034576C" w:rsidRPr="00F566BF" w:rsidRDefault="0034576C" w:rsidP="000624E1">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3692C3A9" w14:textId="77777777" w:rsidR="0034576C" w:rsidRPr="00F566BF" w:rsidRDefault="0034576C" w:rsidP="000624E1">
            <w:pPr>
              <w:jc w:val="center"/>
              <w:rPr>
                <w:rFonts w:ascii="GHEA Grapalat" w:hAnsi="GHEA Grapalat" w:cs="Arial"/>
                <w:bCs/>
                <w:i/>
                <w:sz w:val="20"/>
                <w:szCs w:val="20"/>
              </w:rPr>
            </w:pPr>
          </w:p>
        </w:tc>
      </w:tr>
      <w:tr w:rsidR="0034576C" w:rsidRPr="00F566BF" w14:paraId="0B438DCA"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DE1FD" w14:textId="77777777" w:rsidR="0034576C" w:rsidRPr="00F566BF" w:rsidRDefault="0034576C" w:rsidP="000624E1">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4576C" w:rsidRPr="00F566BF" w14:paraId="46FE5C99" w14:textId="77777777" w:rsidTr="000624E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40EB"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4576C" w:rsidRPr="00F566BF" w14:paraId="74900DA6" w14:textId="77777777" w:rsidTr="000624E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342A2"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4576C" w:rsidRPr="00F566BF" w14:paraId="29E135DF" w14:textId="77777777" w:rsidTr="000624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8A079"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4576C" w:rsidRPr="00F566BF" w14:paraId="0A04EE00" w14:textId="77777777" w:rsidTr="000624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DC85C7"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4576C" w:rsidRPr="00F566BF" w14:paraId="656FD8A7"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B2D25"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4576C" w:rsidRPr="00F566BF" w14:paraId="7A9894C9"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77462"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4576C" w:rsidRPr="00F566BF" w14:paraId="339211A5"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0E445" w14:textId="68DC5ECD"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rPr>
              <w:t xml:space="preserve"> </w:t>
            </w:r>
            <w:r w:rsidR="00560503">
              <w:rPr>
                <w:rFonts w:ascii="GHEA Grapalat" w:hAnsi="GHEA Grapalat" w:cs="Arial"/>
                <w:sz w:val="20"/>
                <w:szCs w:val="20"/>
                <w:lang w:val="hy-AM"/>
              </w:rPr>
              <w:t xml:space="preserve"> ՀՀ ԱՆ</w:t>
            </w:r>
            <w:r w:rsidR="00560503" w:rsidRPr="00095A8A">
              <w:rPr>
                <w:rFonts w:ascii="GHEA Grapalat" w:hAnsi="GHEA Grapalat" w:cs="Sylfaen"/>
                <w:color w:val="000000"/>
                <w:sz w:val="20"/>
                <w:szCs w:val="20"/>
              </w:rPr>
              <w:t xml:space="preserve"> </w:t>
            </w:r>
            <w:r w:rsidR="00560503">
              <w:rPr>
                <w:rFonts w:ascii="GHEA Grapalat" w:hAnsi="GHEA Grapalat" w:cs="Sylfaen"/>
                <w:color w:val="000000"/>
                <w:sz w:val="20"/>
                <w:szCs w:val="20"/>
                <w:lang w:val="hy-AM"/>
              </w:rPr>
              <w:t>«Քրեակատարողական բժշկության կենտրոն» ՊՈԱԿ</w:t>
            </w:r>
          </w:p>
        </w:tc>
      </w:tr>
      <w:tr w:rsidR="0034576C" w:rsidRPr="00F566BF" w14:paraId="0CF40072"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BBB3F9" w14:textId="77777777" w:rsidR="0034576C" w:rsidRPr="00F566BF" w:rsidRDefault="0034576C" w:rsidP="000624E1">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3252ACD6" w14:textId="77777777" w:rsidTr="000624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1D69B" w14:textId="0257A9C9" w:rsidR="0034576C" w:rsidRPr="00F566BF" w:rsidRDefault="0034576C" w:rsidP="00621DF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00560503" w:rsidRPr="009B3BC7">
              <w:rPr>
                <w:rFonts w:ascii="GHEA Grapalat" w:hAnsi="GHEA Grapalat" w:cs="Sylfaen"/>
                <w:b/>
                <w:sz w:val="20"/>
                <w:szCs w:val="20"/>
              </w:rPr>
              <w:t>02675763</w:t>
            </w:r>
            <w:r w:rsidR="00560503">
              <w:rPr>
                <w:rFonts w:ascii="GHEA Grapalat" w:hAnsi="GHEA Grapalat" w:cs="Sylfaen"/>
                <w:b/>
                <w:sz w:val="20"/>
                <w:szCs w:val="20"/>
                <w:lang w:val="hy-AM"/>
              </w:rPr>
              <w:t xml:space="preserve"> </w:t>
            </w:r>
            <w:r w:rsidR="00560503">
              <w:rPr>
                <w:rFonts w:ascii="GHEA Grapalat" w:hAnsi="GHEA Grapalat" w:cs="Arial"/>
                <w:b/>
                <w:sz w:val="20"/>
                <w:szCs w:val="20"/>
                <w:lang w:val="hy-AM"/>
              </w:rPr>
              <w:t xml:space="preserve"> </w:t>
            </w:r>
          </w:p>
        </w:tc>
      </w:tr>
      <w:tr w:rsidR="0034576C" w:rsidRPr="00F566BF" w14:paraId="01619D2A" w14:textId="77777777" w:rsidTr="000624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D4DE2" w14:textId="2253521F"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sidRPr="00AC428A">
              <w:rPr>
                <w:rFonts w:ascii="GHEA Grapalat" w:hAnsi="GHEA Grapalat" w:cs="Sylfaen"/>
                <w:sz w:val="20"/>
                <w:szCs w:val="20"/>
              </w:rPr>
              <w:t xml:space="preserve"> </w:t>
            </w:r>
            <w:r w:rsidR="00560503"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34576C" w:rsidRPr="00F566BF" w14:paraId="0B5C33F7" w14:textId="77777777" w:rsidTr="000624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7015E" w14:textId="3CE4C05F" w:rsidR="0034576C" w:rsidRPr="00621DFC" w:rsidRDefault="0034576C" w:rsidP="000624E1">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00560503">
              <w:rPr>
                <w:rFonts w:ascii="GHEA Grapalat" w:hAnsi="GHEA Grapalat" w:cs="Arial"/>
                <w:b/>
                <w:sz w:val="20"/>
                <w:szCs w:val="20"/>
                <w:lang w:val="hy-AM"/>
              </w:rPr>
              <w:t xml:space="preserve"> ՀՀ 900018007345</w:t>
            </w:r>
          </w:p>
        </w:tc>
      </w:tr>
      <w:tr w:rsidR="0034576C" w:rsidRPr="00F566BF" w14:paraId="69C1DD2F"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24E47"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4576C" w:rsidRPr="00F566BF" w14:paraId="74365DEF"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4F3F25"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4576C" w:rsidRPr="00F566BF" w14:paraId="7B05FFE1"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BE7E73"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4576C" w:rsidRPr="00F566BF" w14:paraId="2E93D529"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364F7A" w14:textId="77777777" w:rsidR="0034576C" w:rsidRPr="00F566BF" w:rsidRDefault="0034576C" w:rsidP="000624E1">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(որակավորման 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4576C" w:rsidRPr="00F566BF" w14:paraId="5A636D79" w14:textId="77777777" w:rsidTr="000624E1">
        <w:trPr>
          <w:trHeight w:val="424"/>
        </w:trPr>
        <w:tc>
          <w:tcPr>
            <w:tcW w:w="10980" w:type="dxa"/>
            <w:gridSpan w:val="2"/>
            <w:tcBorders>
              <w:top w:val="single" w:sz="4" w:space="0" w:color="auto"/>
              <w:left w:val="single" w:sz="4" w:space="0" w:color="auto"/>
              <w:right w:val="single" w:sz="4" w:space="0" w:color="000000"/>
            </w:tcBorders>
            <w:noWrap/>
            <w:vAlign w:val="bottom"/>
          </w:tcPr>
          <w:p w14:paraId="78655790"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62DD2F10" w14:textId="77777777" w:rsidR="0034576C" w:rsidRPr="00F566BF" w:rsidRDefault="0034576C" w:rsidP="000624E1">
            <w:pPr>
              <w:rPr>
                <w:rFonts w:ascii="GHEA Grapalat" w:hAnsi="GHEA Grapalat" w:cs="Arial"/>
                <w:sz w:val="20"/>
                <w:szCs w:val="20"/>
              </w:rPr>
            </w:pPr>
          </w:p>
        </w:tc>
      </w:tr>
      <w:tr w:rsidR="0034576C" w:rsidRPr="00F566BF" w14:paraId="45E6D1DA" w14:textId="77777777" w:rsidTr="000624E1">
        <w:trPr>
          <w:trHeight w:val="704"/>
        </w:trPr>
        <w:tc>
          <w:tcPr>
            <w:tcW w:w="10980" w:type="dxa"/>
            <w:gridSpan w:val="2"/>
            <w:tcBorders>
              <w:left w:val="single" w:sz="4" w:space="0" w:color="auto"/>
              <w:bottom w:val="single" w:sz="4" w:space="0" w:color="auto"/>
              <w:right w:val="single" w:sz="4" w:space="0" w:color="000000"/>
            </w:tcBorders>
            <w:noWrap/>
            <w:vAlign w:val="bottom"/>
          </w:tcPr>
          <w:p w14:paraId="336BB40B" w14:textId="01F9A293" w:rsidR="0034576C" w:rsidRPr="00F566BF" w:rsidRDefault="0034576C" w:rsidP="004469F2">
            <w:pPr>
              <w:rPr>
                <w:rFonts w:ascii="GHEA Grapalat" w:hAnsi="GHEA Grapalat" w:cs="Arial"/>
                <w:sz w:val="20"/>
                <w:szCs w:val="20"/>
                <w:lang w:val="hy-AM"/>
              </w:rPr>
            </w:pPr>
            <w:r>
              <w:rPr>
                <w:rFonts w:ascii="GHEA Grapalat" w:hAnsi="GHEA Grapalat" w:cs="Arial"/>
                <w:sz w:val="20"/>
                <w:szCs w:val="20"/>
              </w:rPr>
              <w:t xml:space="preserve">Պայմանագրի ծածկագիրը՝ </w:t>
            </w:r>
            <w:r w:rsidR="00FA3DF3" w:rsidRPr="00F566BF">
              <w:rPr>
                <w:rFonts w:ascii="GHEA Grapalat" w:hAnsi="GHEA Grapalat"/>
                <w:lang w:val="es-ES"/>
              </w:rPr>
              <w:t>«</w:t>
            </w:r>
            <w:r w:rsidR="00FA3DF3">
              <w:rPr>
                <w:rFonts w:ascii="GHEA Grapalat" w:hAnsi="GHEA Grapalat" w:cs="Sylfaen"/>
                <w:b/>
                <w:lang w:val="hy-AM"/>
              </w:rPr>
              <w:t>ՔԲԿ-</w:t>
            </w:r>
            <w:r w:rsidR="00FA3DF3">
              <w:rPr>
                <w:rFonts w:ascii="GHEA Grapalat" w:hAnsi="GHEA Grapalat" w:cs="Sylfaen"/>
                <w:b/>
                <w:lang w:val="es-ES"/>
              </w:rPr>
              <w:t>ԳՀԱՇՁԲ-22/2</w:t>
            </w:r>
            <w:r w:rsidR="00FA3DF3">
              <w:rPr>
                <w:rFonts w:ascii="GHEA Grapalat" w:hAnsi="GHEA Grapalat" w:cs="Sylfaen"/>
                <w:b/>
                <w:lang w:val="hy-AM"/>
              </w:rPr>
              <w:t>2</w:t>
            </w:r>
            <w:r w:rsidR="00FA3DF3" w:rsidRPr="000934D3">
              <w:rPr>
                <w:rFonts w:ascii="GHEA Grapalat" w:hAnsi="GHEA Grapalat" w:cs="Sylfaen"/>
                <w:b/>
                <w:lang w:val="es-ES"/>
              </w:rPr>
              <w:t>»</w:t>
            </w:r>
          </w:p>
        </w:tc>
      </w:tr>
      <w:tr w:rsidR="0034576C" w:rsidRPr="00F566BF" w14:paraId="4F85AE1E" w14:textId="77777777" w:rsidTr="000624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D7974" w14:textId="77777777" w:rsidR="0034576C" w:rsidRPr="00F566BF" w:rsidRDefault="0034576C" w:rsidP="000624E1">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76F92823" w14:textId="77777777" w:rsidR="0034576C" w:rsidRPr="00F566BF" w:rsidRDefault="0034576C" w:rsidP="000624E1">
            <w:pPr>
              <w:rPr>
                <w:rFonts w:ascii="GHEA Grapalat" w:hAnsi="GHEA Grapalat" w:cs="Sylfaen"/>
                <w:sz w:val="20"/>
                <w:szCs w:val="20"/>
                <w:lang w:val="ru-RU"/>
              </w:rPr>
            </w:pPr>
          </w:p>
        </w:tc>
      </w:tr>
      <w:tr w:rsidR="0034576C" w:rsidRPr="00F566BF" w14:paraId="1B370314" w14:textId="77777777" w:rsidTr="000624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581D9"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75035093" w14:textId="77777777" w:rsidR="0034576C" w:rsidRPr="00F566BF" w:rsidRDefault="0034576C" w:rsidP="000624E1">
            <w:pPr>
              <w:rPr>
                <w:rFonts w:ascii="GHEA Grapalat" w:hAnsi="GHEA Grapalat" w:cs="Sylfaen"/>
                <w:sz w:val="20"/>
                <w:szCs w:val="20"/>
                <w:lang w:val="hy-AM"/>
              </w:rPr>
            </w:pPr>
          </w:p>
        </w:tc>
      </w:tr>
      <w:tr w:rsidR="0034576C" w:rsidRPr="00F566BF" w14:paraId="390ACFF7" w14:textId="77777777" w:rsidTr="000624E1">
        <w:trPr>
          <w:trHeight w:val="2194"/>
        </w:trPr>
        <w:tc>
          <w:tcPr>
            <w:tcW w:w="5616" w:type="dxa"/>
            <w:tcBorders>
              <w:top w:val="nil"/>
              <w:left w:val="single" w:sz="4" w:space="0" w:color="auto"/>
              <w:bottom w:val="single" w:sz="4" w:space="0" w:color="auto"/>
              <w:right w:val="single" w:sz="4" w:space="0" w:color="auto"/>
            </w:tcBorders>
            <w:noWrap/>
            <w:vAlign w:val="bottom"/>
          </w:tcPr>
          <w:p w14:paraId="287DCA7E" w14:textId="77777777" w:rsidR="0034576C" w:rsidRPr="00F566BF" w:rsidRDefault="0034576C" w:rsidP="000624E1">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7CCE0E66" w14:textId="77777777" w:rsidR="0034576C" w:rsidRPr="00F566BF" w:rsidRDefault="0034576C" w:rsidP="000624E1">
            <w:pPr>
              <w:rPr>
                <w:rFonts w:ascii="GHEA Grapalat" w:hAnsi="GHEA Grapalat" w:cs="Sylfaen"/>
                <w:sz w:val="20"/>
                <w:szCs w:val="20"/>
              </w:rPr>
            </w:pPr>
          </w:p>
          <w:p w14:paraId="080B5BF7" w14:textId="77777777" w:rsidR="0034576C" w:rsidRPr="00F566BF" w:rsidRDefault="0034576C" w:rsidP="000624E1">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6D3BE6A" w14:textId="77777777" w:rsidR="0034576C" w:rsidRPr="00F566BF" w:rsidRDefault="0034576C" w:rsidP="000624E1">
            <w:pPr>
              <w:rPr>
                <w:rFonts w:ascii="GHEA Grapalat" w:hAnsi="GHEA Grapalat" w:cs="Tahoma"/>
                <w:color w:val="000000"/>
                <w:sz w:val="20"/>
                <w:szCs w:val="20"/>
              </w:rPr>
            </w:pPr>
          </w:p>
          <w:p w14:paraId="743CBE5F" w14:textId="77777777" w:rsidR="0034576C" w:rsidRPr="00F566BF" w:rsidRDefault="0034576C" w:rsidP="000624E1">
            <w:pPr>
              <w:rPr>
                <w:rFonts w:ascii="GHEA Grapalat" w:hAnsi="GHEA Grapalat" w:cs="Sylfaen"/>
                <w:sz w:val="20"/>
                <w:szCs w:val="20"/>
              </w:rPr>
            </w:pPr>
          </w:p>
          <w:p w14:paraId="596048DB"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5DD7ED9F" w14:textId="77777777" w:rsidR="0034576C" w:rsidRPr="00F566BF" w:rsidRDefault="0034576C" w:rsidP="000624E1">
            <w:pPr>
              <w:rPr>
                <w:rFonts w:ascii="GHEA Grapalat" w:hAnsi="GHEA Grapalat" w:cs="Sylfaen"/>
                <w:sz w:val="20"/>
                <w:szCs w:val="20"/>
              </w:rPr>
            </w:pPr>
          </w:p>
          <w:p w14:paraId="3FC3D476"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56BA9BB1"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Կ.Տ.</w:t>
            </w:r>
          </w:p>
          <w:p w14:paraId="4FF3B38F" w14:textId="77777777" w:rsidR="0034576C" w:rsidRPr="00F566BF" w:rsidRDefault="0034576C" w:rsidP="000624E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33C621E" w14:textId="77777777" w:rsidR="0034576C" w:rsidRPr="00F566BF" w:rsidRDefault="0034576C" w:rsidP="000624E1">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4E8D0BB0" w14:textId="77777777" w:rsidR="0034576C" w:rsidRPr="00F566BF" w:rsidRDefault="0034576C" w:rsidP="000624E1">
            <w:pPr>
              <w:jc w:val="right"/>
              <w:rPr>
                <w:rFonts w:ascii="GHEA Grapalat" w:hAnsi="GHEA Grapalat" w:cs="Sylfaen"/>
                <w:sz w:val="20"/>
                <w:szCs w:val="20"/>
              </w:rPr>
            </w:pPr>
          </w:p>
          <w:p w14:paraId="14064345" w14:textId="77777777" w:rsidR="0034576C" w:rsidRPr="00F566BF" w:rsidRDefault="0034576C" w:rsidP="000624E1">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4F4F69DC" w14:textId="77777777" w:rsidR="0034576C" w:rsidRPr="00F566BF" w:rsidRDefault="0034576C" w:rsidP="000624E1">
            <w:pPr>
              <w:jc w:val="right"/>
              <w:rPr>
                <w:rFonts w:ascii="GHEA Grapalat" w:hAnsi="GHEA Grapalat" w:cs="Tahoma"/>
                <w:color w:val="000000"/>
                <w:sz w:val="20"/>
                <w:szCs w:val="20"/>
              </w:rPr>
            </w:pPr>
          </w:p>
          <w:p w14:paraId="349CF4D0" w14:textId="77777777" w:rsidR="0034576C" w:rsidRPr="00F566BF" w:rsidRDefault="0034576C" w:rsidP="000624E1">
            <w:pPr>
              <w:jc w:val="right"/>
              <w:rPr>
                <w:rFonts w:ascii="GHEA Grapalat" w:hAnsi="GHEA Grapalat" w:cs="Tahoma"/>
                <w:color w:val="000000"/>
                <w:sz w:val="20"/>
                <w:szCs w:val="20"/>
              </w:rPr>
            </w:pPr>
          </w:p>
          <w:p w14:paraId="0468ABE1"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E9681D3" w14:textId="77777777" w:rsidR="0034576C" w:rsidRPr="00F566BF" w:rsidRDefault="0034576C" w:rsidP="000624E1">
            <w:pPr>
              <w:jc w:val="right"/>
              <w:rPr>
                <w:rFonts w:ascii="GHEA Grapalat" w:hAnsi="GHEA Grapalat" w:cs="Sylfaen"/>
                <w:sz w:val="20"/>
                <w:szCs w:val="20"/>
              </w:rPr>
            </w:pPr>
          </w:p>
          <w:p w14:paraId="2EFF4023"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114C594E" w14:textId="77777777" w:rsidR="0034576C" w:rsidRPr="00F566BF" w:rsidRDefault="0034576C" w:rsidP="000624E1">
            <w:pPr>
              <w:jc w:val="right"/>
              <w:rPr>
                <w:rFonts w:ascii="GHEA Grapalat" w:hAnsi="GHEA Grapalat" w:cs="Sylfaen"/>
                <w:sz w:val="20"/>
                <w:szCs w:val="20"/>
              </w:rPr>
            </w:pPr>
          </w:p>
        </w:tc>
      </w:tr>
      <w:tr w:rsidR="0034576C" w:rsidRPr="00F566BF" w14:paraId="63474379" w14:textId="77777777" w:rsidTr="000624E1">
        <w:trPr>
          <w:trHeight w:val="2058"/>
        </w:trPr>
        <w:tc>
          <w:tcPr>
            <w:tcW w:w="5616" w:type="dxa"/>
            <w:tcBorders>
              <w:top w:val="single" w:sz="4" w:space="0" w:color="auto"/>
              <w:left w:val="single" w:sz="4" w:space="0" w:color="auto"/>
              <w:right w:val="single" w:sz="4" w:space="0" w:color="auto"/>
            </w:tcBorders>
            <w:noWrap/>
            <w:vAlign w:val="bottom"/>
          </w:tcPr>
          <w:p w14:paraId="6ED90D45"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7DF0867" w14:textId="77777777" w:rsidR="0034576C" w:rsidRPr="00F566BF" w:rsidRDefault="0034576C" w:rsidP="000624E1">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62522677"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049A9546"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395D6370"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BCA4B1" w14:textId="77777777" w:rsidR="0034576C" w:rsidRPr="00F566BF" w:rsidRDefault="0034576C" w:rsidP="000624E1">
            <w:pPr>
              <w:rPr>
                <w:rFonts w:ascii="GHEA Grapalat" w:hAnsi="GHEA Grapalat" w:cs="Tahoma"/>
                <w:color w:val="000000"/>
                <w:sz w:val="20"/>
                <w:szCs w:val="20"/>
              </w:rPr>
            </w:pPr>
          </w:p>
          <w:p w14:paraId="3606EE72" w14:textId="77777777" w:rsidR="0034576C" w:rsidRPr="00F566BF" w:rsidRDefault="0034576C" w:rsidP="000624E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2F66494"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017D6174" w14:textId="77777777" w:rsidR="0034576C" w:rsidRPr="00F566BF" w:rsidRDefault="0034576C" w:rsidP="000624E1">
            <w:pPr>
              <w:jc w:val="right"/>
              <w:rPr>
                <w:rFonts w:ascii="GHEA Grapalat" w:hAnsi="GHEA Grapalat" w:cs="Tahoma"/>
                <w:color w:val="000000"/>
                <w:sz w:val="20"/>
                <w:szCs w:val="20"/>
              </w:rPr>
            </w:pPr>
          </w:p>
          <w:p w14:paraId="421050E5" w14:textId="77777777" w:rsidR="0034576C" w:rsidRPr="00F566BF" w:rsidRDefault="0034576C" w:rsidP="000624E1">
            <w:pPr>
              <w:jc w:val="right"/>
              <w:rPr>
                <w:rFonts w:ascii="GHEA Grapalat" w:hAnsi="GHEA Grapalat" w:cs="Tahoma"/>
                <w:color w:val="000000"/>
                <w:sz w:val="20"/>
                <w:szCs w:val="20"/>
              </w:rPr>
            </w:pPr>
          </w:p>
          <w:p w14:paraId="06FC2C0D" w14:textId="77777777" w:rsidR="0034576C" w:rsidRPr="00F566BF" w:rsidRDefault="0034576C" w:rsidP="000624E1">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33298E9" w14:textId="77777777" w:rsidR="0034576C" w:rsidRPr="00F566BF" w:rsidRDefault="0034576C" w:rsidP="000624E1">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1720E03D" w14:textId="77777777" w:rsidR="0034576C" w:rsidRPr="00F566BF" w:rsidRDefault="0034576C" w:rsidP="000624E1">
            <w:pPr>
              <w:jc w:val="right"/>
              <w:rPr>
                <w:rFonts w:ascii="GHEA Grapalat" w:hAnsi="GHEA Grapalat" w:cs="Arial"/>
                <w:sz w:val="20"/>
                <w:szCs w:val="20"/>
                <w:lang w:val="hy-AM"/>
              </w:rPr>
            </w:pPr>
          </w:p>
        </w:tc>
      </w:tr>
      <w:tr w:rsidR="0034576C" w:rsidRPr="00F566BF" w14:paraId="1FE3086A" w14:textId="77777777" w:rsidTr="000624E1">
        <w:trPr>
          <w:trHeight w:val="2194"/>
        </w:trPr>
        <w:tc>
          <w:tcPr>
            <w:tcW w:w="5616" w:type="dxa"/>
            <w:tcBorders>
              <w:top w:val="nil"/>
              <w:left w:val="single" w:sz="4" w:space="0" w:color="auto"/>
              <w:bottom w:val="single" w:sz="4" w:space="0" w:color="auto"/>
              <w:right w:val="single" w:sz="4" w:space="0" w:color="auto"/>
            </w:tcBorders>
            <w:noWrap/>
            <w:vAlign w:val="bottom"/>
          </w:tcPr>
          <w:p w14:paraId="3FF46574"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lastRenderedPageBreak/>
              <w:t>24.բ.                                                       Կ.Տ.</w:t>
            </w:r>
          </w:p>
          <w:p w14:paraId="1DE4ED95" w14:textId="77777777" w:rsidR="0034576C" w:rsidRPr="00F566BF" w:rsidRDefault="0034576C" w:rsidP="000624E1">
            <w:pPr>
              <w:rPr>
                <w:rFonts w:ascii="GHEA Grapalat" w:hAnsi="GHEA Grapalat" w:cs="Sylfaen"/>
                <w:sz w:val="20"/>
                <w:szCs w:val="20"/>
              </w:rPr>
            </w:pPr>
          </w:p>
          <w:p w14:paraId="727B29D1" w14:textId="77777777" w:rsidR="0034576C" w:rsidRPr="00F566BF" w:rsidRDefault="0034576C" w:rsidP="000624E1">
            <w:pPr>
              <w:rPr>
                <w:rFonts w:ascii="GHEA Grapalat" w:hAnsi="GHEA Grapalat" w:cs="Sylfaen"/>
                <w:sz w:val="20"/>
                <w:szCs w:val="20"/>
              </w:rPr>
            </w:pPr>
          </w:p>
          <w:p w14:paraId="7A003C12" w14:textId="77777777" w:rsidR="0034576C" w:rsidRPr="00F566BF" w:rsidRDefault="0034576C" w:rsidP="000624E1">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60D7632" w14:textId="77777777" w:rsidR="0034576C" w:rsidRPr="00F566BF" w:rsidRDefault="0034576C" w:rsidP="000624E1">
            <w:pPr>
              <w:rPr>
                <w:rFonts w:ascii="GHEA Grapalat" w:hAnsi="GHEA Grapalat" w:cs="Sylfaen"/>
                <w:sz w:val="20"/>
                <w:szCs w:val="20"/>
              </w:rPr>
            </w:pPr>
          </w:p>
          <w:p w14:paraId="7D7C5F83"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27690E77" w14:textId="77777777" w:rsidR="0034576C" w:rsidRPr="00F566BF" w:rsidRDefault="0034576C" w:rsidP="000624E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45CB809"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23.բ.                                                                 Կ.Տ.    </w:t>
            </w:r>
          </w:p>
          <w:p w14:paraId="740CEBB6" w14:textId="77777777" w:rsidR="0034576C" w:rsidRPr="00F566BF" w:rsidRDefault="0034576C" w:rsidP="000624E1">
            <w:pPr>
              <w:rPr>
                <w:rFonts w:ascii="GHEA Grapalat" w:hAnsi="GHEA Grapalat" w:cs="Sylfaen"/>
                <w:sz w:val="20"/>
                <w:szCs w:val="20"/>
              </w:rPr>
            </w:pPr>
          </w:p>
          <w:p w14:paraId="2EBB9908"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6DEAA1BE" w14:textId="77777777" w:rsidR="0034576C" w:rsidRPr="00F566BF" w:rsidRDefault="0034576C" w:rsidP="000624E1">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D4BEE0F" w14:textId="77777777" w:rsidR="0034576C" w:rsidRPr="00F566BF" w:rsidRDefault="0034576C" w:rsidP="000624E1">
            <w:pPr>
              <w:rPr>
                <w:rFonts w:ascii="GHEA Grapalat" w:hAnsi="GHEA Grapalat" w:cs="Sylfaen"/>
                <w:color w:val="000000"/>
                <w:sz w:val="20"/>
                <w:szCs w:val="20"/>
              </w:rPr>
            </w:pPr>
          </w:p>
          <w:p w14:paraId="44F88EFD" w14:textId="77777777" w:rsidR="0034576C" w:rsidRPr="00F566BF" w:rsidRDefault="0034576C" w:rsidP="000624E1">
            <w:pPr>
              <w:rPr>
                <w:rFonts w:ascii="GHEA Grapalat" w:hAnsi="GHEA Grapalat" w:cs="Sylfaen"/>
                <w:sz w:val="20"/>
                <w:szCs w:val="20"/>
              </w:rPr>
            </w:pPr>
          </w:p>
          <w:p w14:paraId="0E925C13" w14:textId="77777777" w:rsidR="0034576C" w:rsidRPr="00F566BF" w:rsidRDefault="0034576C" w:rsidP="000624E1">
            <w:pPr>
              <w:jc w:val="right"/>
              <w:rPr>
                <w:rFonts w:ascii="GHEA Grapalat" w:hAnsi="GHEA Grapalat" w:cs="Arial"/>
                <w:sz w:val="20"/>
                <w:szCs w:val="20"/>
              </w:rPr>
            </w:pPr>
          </w:p>
        </w:tc>
      </w:tr>
    </w:tbl>
    <w:p w14:paraId="63C6973C"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A4B2A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65E8E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425D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4D10C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C89BAC5"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ACF09E7"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3BBEA50"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57A07F23" w14:textId="77777777" w:rsidTr="000624E1">
        <w:tc>
          <w:tcPr>
            <w:tcW w:w="720" w:type="dxa"/>
            <w:tcBorders>
              <w:top w:val="single" w:sz="4" w:space="0" w:color="auto"/>
              <w:left w:val="single" w:sz="4" w:space="0" w:color="auto"/>
              <w:bottom w:val="single" w:sz="4" w:space="0" w:color="auto"/>
              <w:right w:val="single" w:sz="4" w:space="0" w:color="auto"/>
            </w:tcBorders>
          </w:tcPr>
          <w:p w14:paraId="0B18E199"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49358A9"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3BD406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E5DB18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B703B4B"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4B9F8F60"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4C3BB4"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5E9B3C75"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046B4D11"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2378429E"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DF012C0" w14:textId="77777777" w:rsidTr="000624E1">
        <w:tc>
          <w:tcPr>
            <w:tcW w:w="720" w:type="dxa"/>
            <w:tcBorders>
              <w:top w:val="single" w:sz="4" w:space="0" w:color="auto"/>
              <w:left w:val="single" w:sz="4" w:space="0" w:color="auto"/>
              <w:bottom w:val="single" w:sz="4" w:space="0" w:color="auto"/>
              <w:right w:val="single" w:sz="4" w:space="0" w:color="auto"/>
            </w:tcBorders>
          </w:tcPr>
          <w:p w14:paraId="433A5674"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01379D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5A41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5CE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52315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3ABCCAF9" w14:textId="77777777" w:rsidTr="000624E1">
        <w:tc>
          <w:tcPr>
            <w:tcW w:w="720" w:type="dxa"/>
            <w:tcBorders>
              <w:top w:val="single" w:sz="4" w:space="0" w:color="auto"/>
              <w:left w:val="single" w:sz="4" w:space="0" w:color="auto"/>
              <w:bottom w:val="single" w:sz="4" w:space="0" w:color="auto"/>
              <w:right w:val="single" w:sz="4" w:space="0" w:color="auto"/>
            </w:tcBorders>
          </w:tcPr>
          <w:p w14:paraId="2E0C317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D229F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DA01DF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9E8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B5659B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469718CD" w14:textId="77777777" w:rsidTr="000624E1">
        <w:tc>
          <w:tcPr>
            <w:tcW w:w="720" w:type="dxa"/>
            <w:tcBorders>
              <w:top w:val="single" w:sz="4" w:space="0" w:color="auto"/>
              <w:left w:val="single" w:sz="4" w:space="0" w:color="auto"/>
              <w:bottom w:val="single" w:sz="4" w:space="0" w:color="auto"/>
              <w:right w:val="single" w:sz="4" w:space="0" w:color="auto"/>
            </w:tcBorders>
          </w:tcPr>
          <w:p w14:paraId="77C39848" w14:textId="77777777" w:rsidR="0034576C" w:rsidRPr="00F566BF" w:rsidRDefault="0034576C" w:rsidP="000624E1">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5B5FC97"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1A7FF3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F6394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FFDB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408D1B2D" w14:textId="77777777" w:rsidTr="000624E1">
        <w:tc>
          <w:tcPr>
            <w:tcW w:w="720" w:type="dxa"/>
            <w:tcBorders>
              <w:top w:val="single" w:sz="4" w:space="0" w:color="auto"/>
              <w:left w:val="single" w:sz="4" w:space="0" w:color="auto"/>
              <w:bottom w:val="single" w:sz="4" w:space="0" w:color="auto"/>
              <w:right w:val="single" w:sz="4" w:space="0" w:color="auto"/>
            </w:tcBorders>
          </w:tcPr>
          <w:p w14:paraId="2D9F431F"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DEBD2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90B40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A1B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BF5669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06D6A20"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626382C8" w14:textId="77777777" w:rsidTr="000624E1">
        <w:tc>
          <w:tcPr>
            <w:tcW w:w="720" w:type="dxa"/>
            <w:tcBorders>
              <w:top w:val="single" w:sz="4" w:space="0" w:color="auto"/>
              <w:left w:val="single" w:sz="4" w:space="0" w:color="auto"/>
              <w:bottom w:val="single" w:sz="4" w:space="0" w:color="auto"/>
              <w:right w:val="single" w:sz="4" w:space="0" w:color="auto"/>
            </w:tcBorders>
          </w:tcPr>
          <w:p w14:paraId="0058671E"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788E3D"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DF597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C87D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8BECA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A03E48B"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429B2392" w14:textId="77777777" w:rsidTr="000624E1">
        <w:tc>
          <w:tcPr>
            <w:tcW w:w="720" w:type="dxa"/>
            <w:tcBorders>
              <w:top w:val="single" w:sz="4" w:space="0" w:color="auto"/>
              <w:left w:val="single" w:sz="4" w:space="0" w:color="auto"/>
              <w:bottom w:val="single" w:sz="4" w:space="0" w:color="auto"/>
              <w:right w:val="single" w:sz="4" w:space="0" w:color="auto"/>
            </w:tcBorders>
          </w:tcPr>
          <w:p w14:paraId="1E9D2E2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FFDBB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89DD8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75D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60C581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4F4FF88" w14:textId="77777777" w:rsidTr="000624E1">
        <w:tc>
          <w:tcPr>
            <w:tcW w:w="720" w:type="dxa"/>
            <w:tcBorders>
              <w:top w:val="single" w:sz="4" w:space="0" w:color="auto"/>
              <w:left w:val="single" w:sz="4" w:space="0" w:color="auto"/>
              <w:bottom w:val="single" w:sz="4" w:space="0" w:color="auto"/>
              <w:right w:val="single" w:sz="4" w:space="0" w:color="auto"/>
            </w:tcBorders>
          </w:tcPr>
          <w:p w14:paraId="54B076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ABAF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570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6F78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6113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E3CFE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38ACBA7" w14:textId="77777777" w:rsidTr="000624E1">
        <w:tc>
          <w:tcPr>
            <w:tcW w:w="720" w:type="dxa"/>
            <w:tcBorders>
              <w:top w:val="single" w:sz="4" w:space="0" w:color="auto"/>
              <w:left w:val="single" w:sz="4" w:space="0" w:color="auto"/>
              <w:bottom w:val="single" w:sz="4" w:space="0" w:color="auto"/>
              <w:right w:val="single" w:sz="4" w:space="0" w:color="auto"/>
            </w:tcBorders>
          </w:tcPr>
          <w:p w14:paraId="35FBCE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82883F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55BDE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45F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B8DBEE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E1912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61650925" w14:textId="77777777" w:rsidTr="000624E1">
        <w:tc>
          <w:tcPr>
            <w:tcW w:w="720" w:type="dxa"/>
            <w:tcBorders>
              <w:top w:val="single" w:sz="4" w:space="0" w:color="auto"/>
              <w:left w:val="single" w:sz="4" w:space="0" w:color="auto"/>
              <w:bottom w:val="single" w:sz="4" w:space="0" w:color="auto"/>
              <w:right w:val="single" w:sz="4" w:space="0" w:color="auto"/>
            </w:tcBorders>
          </w:tcPr>
          <w:p w14:paraId="0EB3A5E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CEF64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6FEECA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98A6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ACE583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91A4F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2C86933E" w14:textId="77777777" w:rsidTr="000624E1">
        <w:tc>
          <w:tcPr>
            <w:tcW w:w="720" w:type="dxa"/>
            <w:tcBorders>
              <w:top w:val="single" w:sz="4" w:space="0" w:color="auto"/>
              <w:left w:val="single" w:sz="4" w:space="0" w:color="auto"/>
              <w:bottom w:val="single" w:sz="4" w:space="0" w:color="auto"/>
              <w:right w:val="single" w:sz="4" w:space="0" w:color="auto"/>
            </w:tcBorders>
          </w:tcPr>
          <w:p w14:paraId="7C1C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2E87BE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59B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9861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AF433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5731F5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1EB74F1B" w14:textId="77777777" w:rsidTr="000624E1">
        <w:tc>
          <w:tcPr>
            <w:tcW w:w="720" w:type="dxa"/>
            <w:tcBorders>
              <w:top w:val="single" w:sz="4" w:space="0" w:color="auto"/>
              <w:left w:val="single" w:sz="4" w:space="0" w:color="auto"/>
              <w:bottom w:val="single" w:sz="4" w:space="0" w:color="auto"/>
              <w:right w:val="single" w:sz="4" w:space="0" w:color="auto"/>
            </w:tcBorders>
          </w:tcPr>
          <w:p w14:paraId="41CB794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5F97F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FA1F2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D71B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148C0B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1549A6"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6C4155CC" w14:textId="77777777" w:rsidTr="000624E1">
        <w:tc>
          <w:tcPr>
            <w:tcW w:w="720" w:type="dxa"/>
            <w:tcBorders>
              <w:top w:val="single" w:sz="4" w:space="0" w:color="auto"/>
              <w:left w:val="single" w:sz="4" w:space="0" w:color="auto"/>
              <w:bottom w:val="single" w:sz="4" w:space="0" w:color="auto"/>
              <w:right w:val="single" w:sz="4" w:space="0" w:color="auto"/>
            </w:tcBorders>
          </w:tcPr>
          <w:p w14:paraId="796284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3848CA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141AA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FB0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4929151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1BC4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246B3A0" w14:textId="77777777" w:rsidTr="000624E1">
        <w:tc>
          <w:tcPr>
            <w:tcW w:w="720" w:type="dxa"/>
            <w:tcBorders>
              <w:top w:val="single" w:sz="4" w:space="0" w:color="auto"/>
              <w:left w:val="single" w:sz="4" w:space="0" w:color="auto"/>
              <w:bottom w:val="single" w:sz="4" w:space="0" w:color="auto"/>
              <w:right w:val="single" w:sz="4" w:space="0" w:color="auto"/>
            </w:tcBorders>
          </w:tcPr>
          <w:p w14:paraId="21856B7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677C37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B9277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0EEA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4CEDA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3E72382B" w14:textId="77777777" w:rsidTr="000624E1">
        <w:tc>
          <w:tcPr>
            <w:tcW w:w="720" w:type="dxa"/>
            <w:tcBorders>
              <w:top w:val="single" w:sz="4" w:space="0" w:color="auto"/>
              <w:left w:val="single" w:sz="4" w:space="0" w:color="auto"/>
              <w:bottom w:val="single" w:sz="4" w:space="0" w:color="auto"/>
              <w:right w:val="single" w:sz="4" w:space="0" w:color="auto"/>
            </w:tcBorders>
          </w:tcPr>
          <w:p w14:paraId="1D6600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D33E6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1EA2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EE4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9AFE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715E8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3163888" w14:textId="77777777" w:rsidTr="000624E1">
        <w:tc>
          <w:tcPr>
            <w:tcW w:w="720" w:type="dxa"/>
            <w:tcBorders>
              <w:top w:val="single" w:sz="4" w:space="0" w:color="auto"/>
              <w:left w:val="single" w:sz="4" w:space="0" w:color="auto"/>
              <w:bottom w:val="single" w:sz="4" w:space="0" w:color="auto"/>
              <w:right w:val="single" w:sz="4" w:space="0" w:color="auto"/>
            </w:tcBorders>
          </w:tcPr>
          <w:p w14:paraId="3EE1A03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0CD1D1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7E2393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BA245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C10C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BDE880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847412" w14:paraId="56389D75" w14:textId="77777777" w:rsidTr="000624E1">
        <w:tc>
          <w:tcPr>
            <w:tcW w:w="720" w:type="dxa"/>
            <w:tcBorders>
              <w:top w:val="single" w:sz="4" w:space="0" w:color="auto"/>
              <w:left w:val="single" w:sz="4" w:space="0" w:color="auto"/>
              <w:bottom w:val="single" w:sz="4" w:space="0" w:color="auto"/>
              <w:right w:val="single" w:sz="4" w:space="0" w:color="auto"/>
            </w:tcBorders>
          </w:tcPr>
          <w:p w14:paraId="3683A32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160E3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2C3D0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2E28D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01E248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0FC9DA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101D573" w14:textId="77777777" w:rsidTr="000624E1">
        <w:tc>
          <w:tcPr>
            <w:tcW w:w="720" w:type="dxa"/>
            <w:tcBorders>
              <w:top w:val="single" w:sz="4" w:space="0" w:color="auto"/>
              <w:left w:val="single" w:sz="4" w:space="0" w:color="auto"/>
              <w:bottom w:val="single" w:sz="4" w:space="0" w:color="auto"/>
              <w:right w:val="single" w:sz="4" w:space="0" w:color="auto"/>
            </w:tcBorders>
          </w:tcPr>
          <w:p w14:paraId="54FD6C2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2B7F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BC59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CC86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529A9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847412" w14:paraId="71129D8F" w14:textId="77777777" w:rsidTr="000624E1">
        <w:tc>
          <w:tcPr>
            <w:tcW w:w="720" w:type="dxa"/>
            <w:tcBorders>
              <w:top w:val="single" w:sz="4" w:space="0" w:color="auto"/>
              <w:left w:val="single" w:sz="4" w:space="0" w:color="auto"/>
              <w:bottom w:val="single" w:sz="4" w:space="0" w:color="auto"/>
              <w:right w:val="single" w:sz="4" w:space="0" w:color="auto"/>
            </w:tcBorders>
          </w:tcPr>
          <w:p w14:paraId="0E6645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48691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99366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1C7D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8EDAD0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6EBF8CD8" w14:textId="77777777" w:rsidTr="000624E1">
        <w:tc>
          <w:tcPr>
            <w:tcW w:w="720" w:type="dxa"/>
            <w:tcBorders>
              <w:top w:val="single" w:sz="4" w:space="0" w:color="auto"/>
              <w:left w:val="single" w:sz="4" w:space="0" w:color="auto"/>
              <w:bottom w:val="single" w:sz="4" w:space="0" w:color="auto"/>
              <w:right w:val="single" w:sz="4" w:space="0" w:color="auto"/>
            </w:tcBorders>
          </w:tcPr>
          <w:p w14:paraId="7233588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D739E3"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D4780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D98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0F903B1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B36C2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847412" w14:paraId="379DF38E" w14:textId="77777777" w:rsidTr="000624E1">
        <w:tc>
          <w:tcPr>
            <w:tcW w:w="720" w:type="dxa"/>
            <w:tcBorders>
              <w:top w:val="single" w:sz="4" w:space="0" w:color="auto"/>
              <w:left w:val="single" w:sz="4" w:space="0" w:color="auto"/>
              <w:bottom w:val="single" w:sz="4" w:space="0" w:color="auto"/>
              <w:right w:val="single" w:sz="4" w:space="0" w:color="auto"/>
            </w:tcBorders>
          </w:tcPr>
          <w:p w14:paraId="458B1AAD"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48B416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D57FA9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5FA60"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8D32EA3"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48B0DD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41D6AF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13B298BD" w14:textId="77777777" w:rsidTr="000624E1">
        <w:tc>
          <w:tcPr>
            <w:tcW w:w="720" w:type="dxa"/>
            <w:tcBorders>
              <w:top w:val="single" w:sz="4" w:space="0" w:color="auto"/>
              <w:left w:val="single" w:sz="4" w:space="0" w:color="auto"/>
              <w:bottom w:val="single" w:sz="4" w:space="0" w:color="auto"/>
              <w:right w:val="single" w:sz="4" w:space="0" w:color="auto"/>
            </w:tcBorders>
          </w:tcPr>
          <w:p w14:paraId="419556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91C4E9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DFEE9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609C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0066D3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03CE2E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7D2F9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847412" w14:paraId="67BDDCE4" w14:textId="77777777" w:rsidTr="000624E1">
        <w:tc>
          <w:tcPr>
            <w:tcW w:w="720" w:type="dxa"/>
            <w:tcBorders>
              <w:top w:val="single" w:sz="4" w:space="0" w:color="auto"/>
              <w:left w:val="single" w:sz="4" w:space="0" w:color="auto"/>
              <w:bottom w:val="single" w:sz="4" w:space="0" w:color="auto"/>
              <w:right w:val="single" w:sz="4" w:space="0" w:color="auto"/>
            </w:tcBorders>
          </w:tcPr>
          <w:p w14:paraId="459A39D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8A94DD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1B64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F236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A23F38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0415064"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4B5CC7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5D71DDA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4512323" w14:textId="77777777" w:rsidR="0034576C" w:rsidRPr="00F566BF" w:rsidRDefault="0034576C" w:rsidP="000624E1">
            <w:pPr>
              <w:jc w:val="center"/>
              <w:rPr>
                <w:rFonts w:ascii="GHEA Grapalat" w:hAnsi="GHEA Grapalat"/>
                <w:sz w:val="20"/>
                <w:szCs w:val="20"/>
                <w:lang w:val="hy-AM"/>
              </w:rPr>
            </w:pPr>
          </w:p>
        </w:tc>
      </w:tr>
      <w:tr w:rsidR="0034576C" w:rsidRPr="00847412" w14:paraId="698F91AA"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79CFF54F"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A02D9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A69675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AEF3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4AC0C02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F998B8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A02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798D1145" w14:textId="77777777" w:rsidTr="000624E1">
        <w:tc>
          <w:tcPr>
            <w:tcW w:w="720" w:type="dxa"/>
            <w:tcBorders>
              <w:top w:val="single" w:sz="4" w:space="0" w:color="auto"/>
              <w:left w:val="single" w:sz="4" w:space="0" w:color="auto"/>
              <w:bottom w:val="single" w:sz="4" w:space="0" w:color="auto"/>
              <w:right w:val="single" w:sz="4" w:space="0" w:color="auto"/>
            </w:tcBorders>
          </w:tcPr>
          <w:p w14:paraId="43D40F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60E5A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E05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9CEB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24ACED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269E2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647453AC"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3DC6BE1"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2376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D9424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BF3E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7D85F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2D56E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40FDD22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42DCC79A" w14:textId="77777777" w:rsidTr="000624E1">
        <w:tc>
          <w:tcPr>
            <w:tcW w:w="720" w:type="dxa"/>
            <w:tcBorders>
              <w:top w:val="single" w:sz="4" w:space="0" w:color="auto"/>
              <w:left w:val="single" w:sz="4" w:space="0" w:color="auto"/>
              <w:bottom w:val="single" w:sz="4" w:space="0" w:color="auto"/>
              <w:right w:val="single" w:sz="4" w:space="0" w:color="auto"/>
            </w:tcBorders>
          </w:tcPr>
          <w:p w14:paraId="5DBAD3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40D88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BF44E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C2280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887836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1C87928" w14:textId="77777777" w:rsidR="0034576C" w:rsidRPr="00F566BF" w:rsidRDefault="0034576C" w:rsidP="000624E1">
            <w:pPr>
              <w:jc w:val="center"/>
              <w:rPr>
                <w:rFonts w:ascii="GHEA Grapalat" w:hAnsi="GHEA Grapalat"/>
                <w:sz w:val="20"/>
                <w:szCs w:val="20"/>
              </w:rPr>
            </w:pPr>
          </w:p>
        </w:tc>
      </w:tr>
      <w:tr w:rsidR="0034576C" w:rsidRPr="00F566BF" w14:paraId="4C36541F"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2AE23125"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8415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04856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2386A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967BA2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5D7AA0" w14:textId="77777777" w:rsidR="0034576C" w:rsidRPr="00F566BF" w:rsidRDefault="0034576C" w:rsidP="000624E1">
            <w:pPr>
              <w:jc w:val="center"/>
              <w:rPr>
                <w:rFonts w:ascii="GHEA Grapalat" w:hAnsi="GHEA Grapalat"/>
                <w:sz w:val="20"/>
                <w:szCs w:val="20"/>
              </w:rPr>
            </w:pPr>
          </w:p>
        </w:tc>
      </w:tr>
      <w:tr w:rsidR="0034576C" w:rsidRPr="00F566BF" w14:paraId="73683C65" w14:textId="77777777" w:rsidTr="000624E1">
        <w:tc>
          <w:tcPr>
            <w:tcW w:w="720" w:type="dxa"/>
            <w:tcBorders>
              <w:top w:val="single" w:sz="4" w:space="0" w:color="auto"/>
              <w:left w:val="single" w:sz="4" w:space="0" w:color="auto"/>
              <w:bottom w:val="single" w:sz="4" w:space="0" w:color="auto"/>
              <w:right w:val="single" w:sz="4" w:space="0" w:color="auto"/>
            </w:tcBorders>
          </w:tcPr>
          <w:p w14:paraId="5B45F6D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61A635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D6158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8239D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0F2546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B9D0F7F" w14:textId="77777777" w:rsidR="0034576C" w:rsidRPr="00F566BF" w:rsidRDefault="0034576C" w:rsidP="000624E1">
            <w:pPr>
              <w:jc w:val="center"/>
              <w:rPr>
                <w:rFonts w:ascii="GHEA Grapalat" w:hAnsi="GHEA Grapalat"/>
                <w:sz w:val="20"/>
                <w:szCs w:val="20"/>
              </w:rPr>
            </w:pPr>
          </w:p>
        </w:tc>
      </w:tr>
      <w:tr w:rsidR="0034576C" w:rsidRPr="00F566BF" w14:paraId="6B57822C" w14:textId="77777777" w:rsidTr="000624E1">
        <w:tc>
          <w:tcPr>
            <w:tcW w:w="720" w:type="dxa"/>
            <w:tcBorders>
              <w:top w:val="single" w:sz="4" w:space="0" w:color="auto"/>
              <w:left w:val="single" w:sz="4" w:space="0" w:color="auto"/>
              <w:bottom w:val="single" w:sz="4" w:space="0" w:color="auto"/>
              <w:right w:val="single" w:sz="4" w:space="0" w:color="auto"/>
            </w:tcBorders>
          </w:tcPr>
          <w:p w14:paraId="00E1F6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CA2B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E731B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B331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3CB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4F7A3E6" w14:textId="77777777" w:rsidR="0034576C" w:rsidRPr="00F566BF" w:rsidRDefault="0034576C" w:rsidP="000624E1">
            <w:pPr>
              <w:jc w:val="center"/>
              <w:rPr>
                <w:rFonts w:ascii="GHEA Grapalat" w:hAnsi="GHEA Grapalat"/>
                <w:sz w:val="20"/>
                <w:szCs w:val="20"/>
              </w:rPr>
            </w:pPr>
          </w:p>
        </w:tc>
      </w:tr>
      <w:tr w:rsidR="0034576C" w:rsidRPr="00F566BF" w14:paraId="7D06BAFA" w14:textId="77777777" w:rsidTr="000624E1">
        <w:tc>
          <w:tcPr>
            <w:tcW w:w="720" w:type="dxa"/>
            <w:tcBorders>
              <w:top w:val="single" w:sz="4" w:space="0" w:color="auto"/>
              <w:left w:val="single" w:sz="4" w:space="0" w:color="auto"/>
              <w:bottom w:val="single" w:sz="4" w:space="0" w:color="auto"/>
              <w:right w:val="single" w:sz="4" w:space="0" w:color="auto"/>
            </w:tcBorders>
          </w:tcPr>
          <w:p w14:paraId="1729C71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8C7E05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F5AC9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EBE26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695A05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90F4A9" w14:textId="77777777" w:rsidR="0034576C" w:rsidRPr="00F566BF" w:rsidRDefault="0034576C" w:rsidP="000624E1">
            <w:pPr>
              <w:jc w:val="center"/>
              <w:rPr>
                <w:rFonts w:ascii="GHEA Grapalat" w:hAnsi="GHEA Grapalat"/>
                <w:sz w:val="20"/>
                <w:szCs w:val="20"/>
              </w:rPr>
            </w:pPr>
          </w:p>
        </w:tc>
      </w:tr>
      <w:tr w:rsidR="0034576C" w:rsidRPr="00F566BF" w14:paraId="23478013" w14:textId="77777777" w:rsidTr="000624E1">
        <w:tc>
          <w:tcPr>
            <w:tcW w:w="720" w:type="dxa"/>
            <w:tcBorders>
              <w:top w:val="single" w:sz="4" w:space="0" w:color="auto"/>
              <w:left w:val="single" w:sz="4" w:space="0" w:color="auto"/>
              <w:bottom w:val="single" w:sz="4" w:space="0" w:color="auto"/>
              <w:right w:val="single" w:sz="4" w:space="0" w:color="auto"/>
            </w:tcBorders>
          </w:tcPr>
          <w:p w14:paraId="064002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0BB47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BB4056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40D1F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5C46A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38209A" w14:textId="77777777" w:rsidR="0034576C" w:rsidRPr="00F566BF" w:rsidRDefault="0034576C" w:rsidP="000624E1">
            <w:pPr>
              <w:jc w:val="center"/>
              <w:rPr>
                <w:rFonts w:ascii="GHEA Grapalat" w:hAnsi="GHEA Grapalat"/>
                <w:sz w:val="20"/>
                <w:szCs w:val="20"/>
              </w:rPr>
            </w:pPr>
          </w:p>
        </w:tc>
      </w:tr>
    </w:tbl>
    <w:p w14:paraId="0909215D" w14:textId="77777777" w:rsidR="0034576C" w:rsidRPr="00F566BF" w:rsidRDefault="0034576C" w:rsidP="0034576C">
      <w:pPr>
        <w:pStyle w:val="a3"/>
        <w:jc w:val="right"/>
        <w:rPr>
          <w:rFonts w:ascii="GHEA Grapalat" w:hAnsi="GHEA Grapalat" w:cs="Sylfaen"/>
          <w:i w:val="0"/>
          <w:lang w:val="en-US"/>
        </w:rPr>
      </w:pPr>
    </w:p>
    <w:p w14:paraId="3E5192B3" w14:textId="77777777" w:rsidR="0034576C" w:rsidRPr="00F566BF" w:rsidRDefault="0034576C" w:rsidP="0034576C">
      <w:pPr>
        <w:pStyle w:val="a3"/>
        <w:jc w:val="right"/>
        <w:rPr>
          <w:rFonts w:ascii="GHEA Grapalat" w:hAnsi="GHEA Grapalat" w:cs="Sylfaen"/>
          <w:i w:val="0"/>
          <w:lang w:val="en-US"/>
        </w:rPr>
      </w:pPr>
    </w:p>
    <w:p w14:paraId="5A75B36B" w14:textId="77777777" w:rsidR="0034576C" w:rsidRPr="00F566BF" w:rsidRDefault="0034576C" w:rsidP="0034576C">
      <w:pPr>
        <w:pStyle w:val="a3"/>
        <w:jc w:val="right"/>
        <w:rPr>
          <w:rFonts w:ascii="GHEA Grapalat" w:hAnsi="GHEA Grapalat" w:cs="Sylfaen"/>
          <w:i w:val="0"/>
          <w:lang w:val="en-US"/>
        </w:rPr>
      </w:pPr>
    </w:p>
    <w:p w14:paraId="7070FA44" w14:textId="77777777" w:rsidR="0034576C" w:rsidRPr="00F566BF" w:rsidRDefault="0034576C" w:rsidP="0034576C">
      <w:pPr>
        <w:pStyle w:val="a3"/>
        <w:jc w:val="right"/>
        <w:rPr>
          <w:rFonts w:ascii="GHEA Grapalat" w:hAnsi="GHEA Grapalat" w:cs="Sylfaen"/>
          <w:i w:val="0"/>
          <w:lang w:val="en-US"/>
        </w:rPr>
      </w:pPr>
    </w:p>
    <w:p w14:paraId="393E0035" w14:textId="77777777" w:rsidR="0034576C" w:rsidRPr="00F566BF" w:rsidRDefault="0034576C" w:rsidP="0034576C">
      <w:pPr>
        <w:pStyle w:val="a3"/>
        <w:jc w:val="right"/>
        <w:rPr>
          <w:rFonts w:ascii="GHEA Grapalat" w:hAnsi="GHEA Grapalat" w:cs="Sylfaen"/>
          <w:i w:val="0"/>
          <w:lang w:val="en-US"/>
        </w:rPr>
      </w:pPr>
    </w:p>
    <w:p w14:paraId="1A9AD4B0" w14:textId="77777777" w:rsidR="0034576C" w:rsidRPr="00F566BF" w:rsidRDefault="0034576C" w:rsidP="0034576C">
      <w:pPr>
        <w:rPr>
          <w:rFonts w:ascii="GHEA Grapalat" w:hAnsi="GHEA Grapalat"/>
        </w:rPr>
      </w:pPr>
    </w:p>
    <w:p w14:paraId="40DE18D6" w14:textId="77777777" w:rsidR="0034576C" w:rsidRPr="00F566BF" w:rsidRDefault="0034576C" w:rsidP="0034576C">
      <w:pPr>
        <w:jc w:val="center"/>
        <w:rPr>
          <w:rFonts w:ascii="GHEA Grapalat" w:hAnsi="GHEA Grapalat" w:cs="GHEA Grapalat"/>
          <w:sz w:val="22"/>
          <w:szCs w:val="22"/>
          <w:lang w:val="hy-AM"/>
        </w:rPr>
      </w:pPr>
    </w:p>
    <w:p w14:paraId="236BACB9" w14:textId="77777777" w:rsidR="0034576C" w:rsidRPr="00F566BF" w:rsidRDefault="0034576C" w:rsidP="0034576C">
      <w:pPr>
        <w:pStyle w:val="31"/>
        <w:spacing w:line="240" w:lineRule="auto"/>
        <w:jc w:val="right"/>
        <w:rPr>
          <w:rFonts w:ascii="GHEA Grapalat" w:hAnsi="GHEA Grapalat" w:cs="Sylfaen"/>
          <w:vertAlign w:val="superscript"/>
          <w:lang w:val="hy-AM"/>
        </w:rPr>
      </w:pPr>
    </w:p>
    <w:p w14:paraId="74CE0D05" w14:textId="77777777" w:rsidR="0034576C" w:rsidRPr="00F566BF" w:rsidRDefault="0034576C" w:rsidP="0034576C">
      <w:pPr>
        <w:pStyle w:val="31"/>
        <w:spacing w:line="240" w:lineRule="auto"/>
        <w:jc w:val="center"/>
        <w:rPr>
          <w:rFonts w:ascii="GHEA Grapalat" w:hAnsi="GHEA Grapalat" w:cs="Arial"/>
          <w:b/>
          <w:lang w:val="hy-AM"/>
        </w:rPr>
      </w:pPr>
    </w:p>
    <w:p w14:paraId="1FD67486" w14:textId="77777777" w:rsidR="0034576C" w:rsidRDefault="0034576C" w:rsidP="0034576C">
      <w:pPr>
        <w:jc w:val="right"/>
        <w:rPr>
          <w:rFonts w:ascii="GHEA Grapalat" w:hAnsi="GHEA Grapalat" w:cs="GHEA Grapalat"/>
          <w:i/>
          <w:sz w:val="18"/>
          <w:szCs w:val="18"/>
          <w:lang w:val="hy-AM"/>
        </w:rPr>
      </w:pPr>
    </w:p>
    <w:p w14:paraId="406DC7EB" w14:textId="77777777" w:rsidR="000777C5" w:rsidRDefault="000777C5" w:rsidP="0034576C">
      <w:pPr>
        <w:jc w:val="right"/>
        <w:rPr>
          <w:rFonts w:ascii="GHEA Grapalat" w:hAnsi="GHEA Grapalat" w:cs="GHEA Grapalat"/>
          <w:i/>
          <w:sz w:val="18"/>
          <w:szCs w:val="18"/>
          <w:lang w:val="hy-AM"/>
        </w:rPr>
      </w:pPr>
    </w:p>
    <w:p w14:paraId="4E9B68F3" w14:textId="77777777" w:rsidR="000777C5" w:rsidRDefault="000777C5" w:rsidP="0034576C">
      <w:pPr>
        <w:jc w:val="right"/>
        <w:rPr>
          <w:rFonts w:ascii="GHEA Grapalat" w:hAnsi="GHEA Grapalat" w:cs="GHEA Grapalat"/>
          <w:i/>
          <w:sz w:val="18"/>
          <w:szCs w:val="18"/>
          <w:lang w:val="hy-AM"/>
        </w:rPr>
      </w:pPr>
    </w:p>
    <w:p w14:paraId="3B160AC5" w14:textId="77777777" w:rsidR="000777C5" w:rsidRDefault="000777C5" w:rsidP="0034576C">
      <w:pPr>
        <w:jc w:val="right"/>
        <w:rPr>
          <w:rFonts w:ascii="GHEA Grapalat" w:hAnsi="GHEA Grapalat" w:cs="GHEA Grapalat"/>
          <w:i/>
          <w:sz w:val="18"/>
          <w:szCs w:val="18"/>
          <w:lang w:val="hy-AM"/>
        </w:rPr>
      </w:pPr>
    </w:p>
    <w:p w14:paraId="57A7EEE6" w14:textId="77777777" w:rsidR="000777C5" w:rsidRDefault="000777C5" w:rsidP="0034576C">
      <w:pPr>
        <w:jc w:val="right"/>
        <w:rPr>
          <w:rFonts w:ascii="GHEA Grapalat" w:hAnsi="GHEA Grapalat" w:cs="GHEA Grapalat"/>
          <w:i/>
          <w:sz w:val="18"/>
          <w:szCs w:val="18"/>
          <w:lang w:val="hy-AM"/>
        </w:rPr>
      </w:pPr>
    </w:p>
    <w:p w14:paraId="6084C465" w14:textId="77777777" w:rsidR="000777C5" w:rsidRDefault="000777C5" w:rsidP="0034576C">
      <w:pPr>
        <w:jc w:val="right"/>
        <w:rPr>
          <w:rFonts w:ascii="GHEA Grapalat" w:hAnsi="GHEA Grapalat" w:cs="GHEA Grapalat"/>
          <w:i/>
          <w:sz w:val="18"/>
          <w:szCs w:val="18"/>
          <w:lang w:val="hy-AM"/>
        </w:rPr>
      </w:pPr>
    </w:p>
    <w:p w14:paraId="606F4489" w14:textId="77777777" w:rsidR="000777C5" w:rsidRDefault="000777C5" w:rsidP="0034576C">
      <w:pPr>
        <w:jc w:val="right"/>
        <w:rPr>
          <w:rFonts w:ascii="GHEA Grapalat" w:hAnsi="GHEA Grapalat" w:cs="GHEA Grapalat"/>
          <w:i/>
          <w:sz w:val="18"/>
          <w:szCs w:val="18"/>
          <w:lang w:val="hy-AM"/>
        </w:rPr>
      </w:pPr>
    </w:p>
    <w:p w14:paraId="27A5208D" w14:textId="77777777" w:rsidR="000777C5" w:rsidRPr="00F566BF" w:rsidRDefault="000777C5" w:rsidP="0034576C">
      <w:pPr>
        <w:jc w:val="right"/>
        <w:rPr>
          <w:rFonts w:ascii="GHEA Grapalat" w:hAnsi="GHEA Grapalat" w:cs="GHEA Grapalat"/>
          <w:i/>
          <w:sz w:val="18"/>
          <w:szCs w:val="18"/>
          <w:lang w:val="hy-AM"/>
        </w:rPr>
      </w:pPr>
    </w:p>
    <w:p w14:paraId="01410E54" w14:textId="77777777" w:rsidR="0034576C" w:rsidRPr="00F566BF" w:rsidRDefault="0034576C" w:rsidP="0034576C">
      <w:pPr>
        <w:pStyle w:val="31"/>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37CF513B" w14:textId="72E24237" w:rsidR="0034576C" w:rsidRPr="00F566BF" w:rsidRDefault="0034576C" w:rsidP="0034576C">
      <w:pPr>
        <w:pStyle w:val="31"/>
        <w:spacing w:line="240" w:lineRule="auto"/>
        <w:jc w:val="right"/>
        <w:rPr>
          <w:rFonts w:ascii="GHEA Grapalat" w:hAnsi="GHEA Grapalat" w:cs="Sylfaen"/>
          <w:b/>
          <w:lang w:val="hy-AM"/>
        </w:rPr>
      </w:pPr>
      <w:r w:rsidRPr="00B57524">
        <w:rPr>
          <w:rFonts w:ascii="GHEA Grapalat" w:hAnsi="GHEA Grapalat"/>
          <w:b/>
          <w:lang w:val="af-ZA"/>
        </w:rPr>
        <w:t>«</w:t>
      </w:r>
      <w:r w:rsidR="000777C5" w:rsidRPr="00B57524">
        <w:rPr>
          <w:rFonts w:ascii="GHEA Grapalat" w:hAnsi="GHEA Grapalat"/>
          <w:b/>
          <w:lang w:val="hy-AM"/>
        </w:rPr>
        <w:t>ՔԲԿ</w:t>
      </w:r>
      <w:r w:rsidR="00A84E3F" w:rsidRPr="00B57524">
        <w:rPr>
          <w:rFonts w:ascii="GHEA Grapalat" w:hAnsi="GHEA Grapalat" w:cs="Sylfaen"/>
          <w:b/>
          <w:lang w:val="hy-AM"/>
        </w:rPr>
        <w:t>-ԳՀԱՇՁԲ-22/2</w:t>
      </w:r>
      <w:r w:rsidR="000777C5" w:rsidRPr="00B57524">
        <w:rPr>
          <w:rFonts w:ascii="GHEA Grapalat" w:hAnsi="GHEA Grapalat" w:cs="Sylfaen"/>
          <w:b/>
          <w:lang w:val="hy-AM"/>
        </w:rPr>
        <w:t>2</w:t>
      </w:r>
      <w:r>
        <w:rPr>
          <w:rFonts w:ascii="GHEA Grapalat" w:hAnsi="GHEA Grapalat" w:cs="Sylfaen"/>
          <w:b/>
          <w:lang w:val="hy-AM"/>
        </w:rPr>
        <w:t>»</w:t>
      </w:r>
      <w:r w:rsidRPr="00F566BF">
        <w:rPr>
          <w:rFonts w:ascii="GHEA Grapalat" w:hAnsi="GHEA Grapalat" w:cs="Sylfaen"/>
          <w:b/>
          <w:lang w:val="hy-AM"/>
        </w:rPr>
        <w:t xml:space="preserve">  ծածկագրով</w:t>
      </w:r>
    </w:p>
    <w:p w14:paraId="276C1E6D"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հրավերի</w:t>
      </w:r>
    </w:p>
    <w:p w14:paraId="79D8004E" w14:textId="77777777" w:rsidR="0034576C" w:rsidRPr="00FD6452" w:rsidRDefault="0034576C" w:rsidP="0034576C">
      <w:pPr>
        <w:jc w:val="center"/>
        <w:rPr>
          <w:rFonts w:ascii="GHEA Grapalat" w:hAnsi="GHEA Grapalat" w:cs="GHEA Grapalat"/>
          <w:b/>
          <w:sz w:val="18"/>
          <w:szCs w:val="18"/>
          <w:lang w:val="hy-AM"/>
        </w:rPr>
      </w:pPr>
      <w:r w:rsidRPr="00F566BF">
        <w:rPr>
          <w:rFonts w:ascii="GHEA Grapalat" w:hAnsi="GHEA Grapalat" w:cs="GHEA Grapalat"/>
          <w:b/>
          <w:sz w:val="18"/>
          <w:szCs w:val="18"/>
          <w:lang w:val="hy-AM"/>
        </w:rPr>
        <w:t xml:space="preserve">       </w:t>
      </w:r>
    </w:p>
    <w:p w14:paraId="6E909FD4" w14:textId="77777777" w:rsidR="0034576C" w:rsidRPr="00FD6452" w:rsidRDefault="0034576C" w:rsidP="0034576C">
      <w:pPr>
        <w:jc w:val="center"/>
        <w:rPr>
          <w:rFonts w:ascii="GHEA Grapalat" w:hAnsi="GHEA Grapalat" w:cs="GHEA Grapalat"/>
          <w:b/>
          <w:sz w:val="18"/>
          <w:szCs w:val="18"/>
          <w:lang w:val="hy-AM"/>
        </w:rPr>
      </w:pPr>
    </w:p>
    <w:p w14:paraId="3D506CA5" w14:textId="77777777" w:rsidR="0034576C" w:rsidRPr="00F566BF" w:rsidRDefault="0034576C" w:rsidP="0034576C">
      <w:pPr>
        <w:jc w:val="center"/>
        <w:rPr>
          <w:rFonts w:ascii="GHEA Grapalat" w:hAnsi="GHEA Grapalat" w:cs="GHEA Grapalat"/>
          <w:b/>
          <w:sz w:val="20"/>
          <w:szCs w:val="20"/>
          <w:lang w:val="hy-AM"/>
        </w:rPr>
      </w:pPr>
      <w:r w:rsidRPr="00F566BF">
        <w:rPr>
          <w:rFonts w:ascii="GHEA Grapalat" w:hAnsi="GHEA Grapalat" w:cs="GHEA Grapalat"/>
          <w:b/>
          <w:sz w:val="20"/>
          <w:szCs w:val="20"/>
          <w:lang w:val="hy-AM"/>
        </w:rPr>
        <w:t xml:space="preserve">ՏՈւԺԱՆՔԻ ՄԱՍԻՆ ՀԱՄԱՁԱՅՆԱԳԻՐ </w:t>
      </w:r>
    </w:p>
    <w:p w14:paraId="5164CDAF" w14:textId="77777777" w:rsidR="0034576C" w:rsidRPr="00F566BF" w:rsidRDefault="0034576C" w:rsidP="0034576C">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233380F4" w14:textId="77777777" w:rsidR="0034576C" w:rsidRPr="00F566BF" w:rsidRDefault="0034576C" w:rsidP="0034576C">
      <w:pPr>
        <w:rPr>
          <w:rFonts w:ascii="GHEA Grapalat" w:hAnsi="GHEA Grapalat" w:cs="GHEA Grapalat"/>
          <w:b/>
          <w:sz w:val="20"/>
          <w:szCs w:val="20"/>
          <w:lang w:val="hy-AM"/>
        </w:rPr>
      </w:pPr>
    </w:p>
    <w:p w14:paraId="09E6C3F8" w14:textId="77777777" w:rsidR="0034576C" w:rsidRPr="00F566BF" w:rsidRDefault="0034576C" w:rsidP="0034576C">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74F8C4D3" w14:textId="77777777" w:rsidR="0034576C" w:rsidRPr="00F566BF" w:rsidRDefault="0034576C" w:rsidP="0034576C">
      <w:pPr>
        <w:rPr>
          <w:rFonts w:ascii="GHEA Grapalat" w:hAnsi="GHEA Grapalat" w:cs="GHEA Grapalat"/>
          <w:sz w:val="20"/>
          <w:szCs w:val="20"/>
          <w:lang w:val="hy-AM"/>
        </w:rPr>
      </w:pPr>
    </w:p>
    <w:p w14:paraId="06A3DAA7" w14:textId="77777777" w:rsidR="0034576C" w:rsidRPr="00F566BF" w:rsidRDefault="0034576C" w:rsidP="0034576C">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707DFDB" w14:textId="77777777" w:rsidR="0034576C" w:rsidRPr="00F566BF" w:rsidRDefault="0034576C" w:rsidP="0034576C">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423AE52" w14:textId="77777777" w:rsidR="0034576C" w:rsidRPr="00F566BF" w:rsidRDefault="0034576C" w:rsidP="0034576C">
      <w:pPr>
        <w:ind w:firstLine="708"/>
        <w:jc w:val="both"/>
        <w:rPr>
          <w:rFonts w:ascii="GHEA Grapalat" w:hAnsi="GHEA Grapalat" w:cs="GHEA Grapalat"/>
          <w:sz w:val="20"/>
          <w:szCs w:val="20"/>
          <w:lang w:val="hy-AM"/>
        </w:rPr>
      </w:pPr>
    </w:p>
    <w:p w14:paraId="47E370DB" w14:textId="77777777" w:rsidR="0034576C" w:rsidRPr="00F566BF" w:rsidRDefault="0034576C" w:rsidP="0034576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7B6D5F11" w14:textId="77777777" w:rsidR="0034576C" w:rsidRPr="00F566BF" w:rsidRDefault="0034576C" w:rsidP="0034576C">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2DE50364" w14:textId="74B638FE" w:rsidR="0034576C" w:rsidRPr="00F566BF" w:rsidRDefault="0034576C" w:rsidP="0034576C">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Pr="000777C5">
        <w:rPr>
          <w:rFonts w:ascii="GHEA Grapalat" w:hAnsi="GHEA Grapalat" w:cs="GHEA Grapalat"/>
          <w:sz w:val="20"/>
          <w:szCs w:val="20"/>
          <w:lang w:val="pt-BR"/>
        </w:rPr>
        <w:t xml:space="preserve">ՀՀ </w:t>
      </w:r>
      <w:r w:rsidR="00FA3DF3" w:rsidRPr="000777C5">
        <w:rPr>
          <w:rFonts w:ascii="GHEA Grapalat" w:hAnsi="GHEA Grapalat" w:cs="GHEA Grapalat"/>
          <w:sz w:val="20"/>
          <w:szCs w:val="20"/>
          <w:lang w:val="pt-BR"/>
        </w:rPr>
        <w:t>ԱՆ</w:t>
      </w:r>
      <w:r w:rsidR="000777C5" w:rsidRPr="000777C5">
        <w:rPr>
          <w:rFonts w:ascii="GHEA Grapalat" w:hAnsi="GHEA Grapalat" w:cs="GHEA Grapalat"/>
          <w:sz w:val="20"/>
          <w:szCs w:val="20"/>
          <w:lang w:val="pt-BR"/>
        </w:rPr>
        <w:t xml:space="preserve"> «Քրեակատարողական բժշկության կենտրոն» ՊՈԱԿ-ն</w:t>
      </w:r>
      <w:r w:rsidR="00FA3DF3">
        <w:rPr>
          <w:rFonts w:ascii="GHEA Grapalat" w:hAnsi="GHEA Grapalat"/>
          <w:sz w:val="20"/>
          <w:lang w:val="hy-AM"/>
        </w:rPr>
        <w:t xml:space="preserve"> </w:t>
      </w:r>
      <w:r w:rsidRPr="00F566BF">
        <w:rPr>
          <w:rFonts w:ascii="GHEA Grapalat" w:hAnsi="GHEA Grapalat" w:cs="GHEA Grapalat"/>
          <w:sz w:val="20"/>
          <w:szCs w:val="20"/>
          <w:lang w:val="pt-BR"/>
        </w:rPr>
        <w:t xml:space="preserve">(այսուհետ` Պատվիրատու) կողմից    կազմակերպված` </w:t>
      </w:r>
      <w:r w:rsidR="00FA3DF3" w:rsidRPr="00B57524">
        <w:rPr>
          <w:rFonts w:ascii="GHEA Grapalat" w:hAnsi="GHEA Grapalat"/>
          <w:sz w:val="20"/>
          <w:szCs w:val="20"/>
          <w:lang w:val="es-ES"/>
        </w:rPr>
        <w:t>«</w:t>
      </w:r>
      <w:r w:rsidR="00FA3DF3" w:rsidRPr="00B57524">
        <w:rPr>
          <w:rFonts w:ascii="GHEA Grapalat" w:hAnsi="GHEA Grapalat" w:cs="Sylfaen"/>
          <w:b/>
          <w:sz w:val="20"/>
          <w:szCs w:val="20"/>
          <w:lang w:val="hy-AM"/>
        </w:rPr>
        <w:t>ՔԲԿ-</w:t>
      </w:r>
      <w:r w:rsidR="00FA3DF3" w:rsidRPr="00B57524">
        <w:rPr>
          <w:rFonts w:ascii="GHEA Grapalat" w:hAnsi="GHEA Grapalat" w:cs="Sylfaen"/>
          <w:b/>
          <w:sz w:val="20"/>
          <w:szCs w:val="20"/>
          <w:lang w:val="es-ES"/>
        </w:rPr>
        <w:t>ԳՀԱՇՁԲ-22/2</w:t>
      </w:r>
      <w:r w:rsidR="00FA3DF3" w:rsidRPr="00B57524">
        <w:rPr>
          <w:rFonts w:ascii="GHEA Grapalat" w:hAnsi="GHEA Grapalat" w:cs="Sylfaen"/>
          <w:b/>
          <w:sz w:val="20"/>
          <w:szCs w:val="20"/>
          <w:lang w:val="hy-AM"/>
        </w:rPr>
        <w:t>2</w:t>
      </w:r>
      <w:r w:rsidR="00FA3DF3" w:rsidRPr="00B57524">
        <w:rPr>
          <w:rFonts w:ascii="GHEA Grapalat" w:hAnsi="GHEA Grapalat" w:cs="Sylfaen"/>
          <w:b/>
          <w:sz w:val="20"/>
          <w:szCs w:val="20"/>
          <w:lang w:val="es-ES"/>
        </w:rPr>
        <w:t>»</w:t>
      </w:r>
      <w:r w:rsidR="00FA3DF3">
        <w:rPr>
          <w:rFonts w:ascii="GHEA Grapalat" w:hAnsi="GHEA Grapalat" w:cs="Sylfaen"/>
          <w:b/>
          <w:lang w:val="hy-AM"/>
        </w:rPr>
        <w:t xml:space="preserve"> </w:t>
      </w:r>
      <w:r w:rsidRPr="00F566BF">
        <w:rPr>
          <w:rFonts w:ascii="GHEA Grapalat" w:hAnsi="GHEA Grapalat" w:cs="GHEA Grapalat"/>
          <w:sz w:val="20"/>
          <w:szCs w:val="20"/>
          <w:lang w:val="pt-BR"/>
        </w:rPr>
        <w:t xml:space="preserve"> ծածկագրով գնման ընթացակարգին:</w:t>
      </w:r>
    </w:p>
    <w:p w14:paraId="45BFE2AD" w14:textId="2CE9071F" w:rsidR="0034576C" w:rsidRPr="00F566BF" w:rsidRDefault="00B57524" w:rsidP="0034576C">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sidR="0034576C" w:rsidRPr="002D4DC4">
        <w:rPr>
          <w:rFonts w:ascii="GHEA Grapalat" w:hAnsi="GHEA Grapalat"/>
          <w:sz w:val="20"/>
          <w:szCs w:val="20"/>
          <w:vertAlign w:val="superscript"/>
          <w:lang w:val="pt-BR"/>
        </w:rPr>
        <w:t xml:space="preserve">                                     </w:t>
      </w:r>
    </w:p>
    <w:p w14:paraId="6D67EE65" w14:textId="77777777" w:rsidR="0034576C" w:rsidRPr="00F566BF" w:rsidRDefault="0034576C" w:rsidP="0034576C">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73199F1" w14:textId="77777777" w:rsidR="0034576C" w:rsidRPr="00F566BF" w:rsidRDefault="0034576C" w:rsidP="0034576C">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54EB9920"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D5E5403"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6C9ECCD" w14:textId="77777777" w:rsidR="0034576C" w:rsidRPr="00F566BF" w:rsidRDefault="0034576C" w:rsidP="0034576C">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E5C1A" w14:textId="77777777" w:rsidR="0034576C" w:rsidRPr="00F566BF" w:rsidRDefault="0034576C" w:rsidP="0034576C">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F700CF0" w14:textId="77777777" w:rsidR="0034576C" w:rsidRPr="00F566BF" w:rsidRDefault="0034576C" w:rsidP="0034576C">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8AD3591" w14:textId="77777777" w:rsidR="0034576C" w:rsidRPr="00F566BF" w:rsidRDefault="0034576C" w:rsidP="0034576C">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էլեկտրոնային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թվային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ստորագրությամբ</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հաստատված</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լինելու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դեպքում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դրանք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են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ներկայացվում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էլեկտրոնային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կրիչներով</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ինչպես</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նաև</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դրանցից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արտատպված</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թղթային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տարբերակներով</w:t>
      </w:r>
      <w:r w:rsidRPr="00F566BF">
        <w:rPr>
          <w:rFonts w:ascii="GHEA Grapalat" w:hAnsi="GHEA Grapalat" w:cs="GHEA Grapalat"/>
          <w:sz w:val="20"/>
          <w:szCs w:val="20"/>
          <w:lang w:val="pt-BR"/>
        </w:rPr>
        <w:t>:</w:t>
      </w:r>
    </w:p>
    <w:p w14:paraId="37ECE879" w14:textId="77777777" w:rsidR="0034576C" w:rsidRPr="00F566BF" w:rsidRDefault="0034576C" w:rsidP="0034576C">
      <w:pPr>
        <w:numPr>
          <w:ilvl w:val="1"/>
          <w:numId w:val="25"/>
        </w:numPr>
        <w:ind w:left="0"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69F39E9" w14:textId="77777777" w:rsidR="0034576C" w:rsidRPr="00F566BF" w:rsidRDefault="0034576C" w:rsidP="0034576C">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57D4BD9" w14:textId="77777777" w:rsidR="0034576C" w:rsidRPr="00F566BF" w:rsidRDefault="0034576C" w:rsidP="0034576C">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62D3CA7A" w14:textId="77777777" w:rsidR="0034576C" w:rsidRPr="00F566BF" w:rsidRDefault="0034576C" w:rsidP="0034576C">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w:t>
      </w:r>
      <w:r w:rsidRPr="00F566BF">
        <w:rPr>
          <w:rFonts w:ascii="GHEA Grapalat" w:hAnsi="GHEA Grapalat" w:cs="GHEA Grapalat"/>
          <w:sz w:val="20"/>
          <w:szCs w:val="20"/>
          <w:lang w:val="pt-BR"/>
        </w:rPr>
        <w:lastRenderedPageBreak/>
        <w:t>դեպքում, Պատվիրատուն չվճարման հետ կապված Ընկերության մասին տեղեկությունները փոխանցում է &lt;&lt;ԱՔՌԱ Քրեդիթ Ռեփորթինգ&gt;&gt; ՓԲԸ (Վարկային բյուրո):</w:t>
      </w:r>
    </w:p>
    <w:p w14:paraId="720B93E4" w14:textId="77777777" w:rsidR="0034576C" w:rsidRPr="00F566BF" w:rsidRDefault="0034576C" w:rsidP="0034576C">
      <w:pPr>
        <w:jc w:val="both"/>
        <w:rPr>
          <w:rFonts w:ascii="GHEA Grapalat" w:hAnsi="GHEA Grapalat" w:cs="GHEA Grapalat"/>
          <w:sz w:val="20"/>
          <w:szCs w:val="20"/>
          <w:lang w:val="hy-AM"/>
        </w:rPr>
      </w:pPr>
    </w:p>
    <w:p w14:paraId="41358F68" w14:textId="77777777" w:rsidR="0034576C" w:rsidRPr="00CE432D" w:rsidRDefault="0034576C" w:rsidP="0034576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3ECB731B" w14:textId="77777777" w:rsidR="0034576C" w:rsidRPr="00CE432D" w:rsidRDefault="0034576C" w:rsidP="0034576C">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E0BA2FC"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F785EA9"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7D44D51" w14:textId="77777777" w:rsidR="0034576C" w:rsidRPr="00F566BF" w:rsidDel="00A13215"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6A6E0AF" w14:textId="77777777" w:rsidR="0034576C" w:rsidRPr="00F566BF" w:rsidRDefault="0034576C" w:rsidP="0034576C">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06859E" w14:textId="77777777" w:rsidR="0034576C" w:rsidRPr="00F566BF" w:rsidRDefault="0034576C" w:rsidP="0034576C">
      <w:pPr>
        <w:ind w:firstLine="567"/>
        <w:jc w:val="both"/>
        <w:rPr>
          <w:rFonts w:ascii="GHEA Grapalat" w:hAnsi="GHEA Grapalat" w:cs="GHEA Grapalat"/>
          <w:sz w:val="20"/>
          <w:szCs w:val="20"/>
          <w:lang w:val="hy-AM"/>
        </w:rPr>
      </w:pPr>
    </w:p>
    <w:p w14:paraId="4440FBE7" w14:textId="77777777" w:rsidR="0034576C" w:rsidRPr="00F566BF" w:rsidRDefault="0034576C" w:rsidP="0034576C">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0C0CB05A" w14:textId="77777777" w:rsidR="0034576C" w:rsidRPr="00F566BF" w:rsidRDefault="0034576C" w:rsidP="0034576C">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D62198"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7AD3A732" w14:textId="77777777" w:rsidR="0034576C" w:rsidRPr="00F566BF" w:rsidRDefault="0034576C" w:rsidP="0034576C">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4C22758"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476C3050" w14:textId="77777777" w:rsidR="0034576C" w:rsidRPr="00F566BF" w:rsidRDefault="0034576C" w:rsidP="0034576C">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C8642A2"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65B704F6"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39462F7A"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54983A8E"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F0B2E41"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1AFA5732" w14:textId="77777777" w:rsidR="0034576C" w:rsidRPr="00F566BF" w:rsidRDefault="0034576C" w:rsidP="0034576C">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0EFDC14" w14:textId="77777777" w:rsidR="0034576C" w:rsidRPr="00F566BF" w:rsidRDefault="0034576C" w:rsidP="0034576C">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CDAA69B" w14:textId="77777777" w:rsidR="0034576C" w:rsidRPr="00F566BF" w:rsidRDefault="0034576C" w:rsidP="0034576C">
      <w:pPr>
        <w:jc w:val="both"/>
        <w:rPr>
          <w:rFonts w:ascii="GHEA Grapalat" w:hAnsi="GHEA Grapalat"/>
          <w:sz w:val="20"/>
          <w:szCs w:val="20"/>
          <w:lang w:val="hy-AM"/>
        </w:rPr>
      </w:pPr>
      <w:r w:rsidRPr="00F566BF">
        <w:rPr>
          <w:rFonts w:ascii="GHEA Grapalat" w:hAnsi="GHEA Grapalat"/>
          <w:sz w:val="20"/>
          <w:szCs w:val="20"/>
          <w:lang w:val="hy-AM"/>
        </w:rPr>
        <w:t>Կ.Տ</w:t>
      </w:r>
    </w:p>
    <w:p w14:paraId="4B36831E" w14:textId="77777777" w:rsidR="0034576C" w:rsidRPr="00F566BF" w:rsidRDefault="0034576C" w:rsidP="0034576C">
      <w:pPr>
        <w:jc w:val="both"/>
        <w:rPr>
          <w:rFonts w:ascii="GHEA Grapalat" w:hAnsi="GHEA Grapalat"/>
          <w:sz w:val="20"/>
          <w:szCs w:val="20"/>
          <w:lang w:val="hy-AM"/>
        </w:rPr>
      </w:pPr>
    </w:p>
    <w:p w14:paraId="0550E494" w14:textId="77777777" w:rsidR="0034576C" w:rsidRPr="00F566BF" w:rsidRDefault="0034576C" w:rsidP="0034576C">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0B5DAA9B" w14:textId="77777777" w:rsidR="0034576C" w:rsidRPr="00F566BF" w:rsidRDefault="0034576C" w:rsidP="0034576C">
      <w:pPr>
        <w:jc w:val="center"/>
        <w:rPr>
          <w:rFonts w:ascii="GHEA Grapalat" w:hAnsi="GHEA Grapalat" w:cs="GHEA Grapalat"/>
          <w:sz w:val="20"/>
          <w:szCs w:val="20"/>
          <w:lang w:val="hy-AM"/>
        </w:rPr>
      </w:pPr>
    </w:p>
    <w:p w14:paraId="2366AF90"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69E415"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A5FB905" w14:textId="77777777" w:rsidR="0034576C" w:rsidRPr="00F566BF" w:rsidRDefault="0034576C" w:rsidP="0034576C">
      <w:pPr>
        <w:pStyle w:val="31"/>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576C" w:rsidRPr="00F566BF" w14:paraId="36EF855E"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49C1EC" w14:textId="77777777" w:rsidR="0034576C" w:rsidRPr="00F566BF" w:rsidRDefault="0034576C" w:rsidP="000624E1">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79A12AAF" w14:textId="77777777" w:rsidR="0034576C" w:rsidRPr="00F566BF" w:rsidRDefault="0034576C" w:rsidP="000624E1">
            <w:pPr>
              <w:jc w:val="center"/>
              <w:rPr>
                <w:rFonts w:ascii="GHEA Grapalat" w:hAnsi="GHEA Grapalat" w:cs="Arial"/>
                <w:bCs/>
                <w:i/>
                <w:sz w:val="20"/>
                <w:szCs w:val="20"/>
              </w:rPr>
            </w:pPr>
          </w:p>
        </w:tc>
      </w:tr>
      <w:tr w:rsidR="0034576C" w:rsidRPr="00F566BF" w14:paraId="25EF78FF"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C427D" w14:textId="77777777" w:rsidR="0034576C" w:rsidRPr="00F566BF" w:rsidRDefault="0034576C" w:rsidP="000624E1">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4576C" w:rsidRPr="00F566BF" w14:paraId="2CBD6C99" w14:textId="77777777" w:rsidTr="000624E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01A254"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4576C" w:rsidRPr="00F566BF" w14:paraId="52F1255B" w14:textId="77777777" w:rsidTr="000624E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BFBA0"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4576C" w:rsidRPr="00F566BF" w14:paraId="25CED75D" w14:textId="77777777" w:rsidTr="000624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F432"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4576C" w:rsidRPr="00F566BF" w14:paraId="3AA3E220" w14:textId="77777777" w:rsidTr="000624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8E347"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4576C" w:rsidRPr="00F566BF" w14:paraId="35190F14"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26BC78"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4576C" w:rsidRPr="00F566BF" w14:paraId="27AC68D1"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6430AF"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4576C" w:rsidRPr="00F566BF" w14:paraId="0BBE25EB"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1C3DD918" w14:textId="326D2A71" w:rsidR="0034576C" w:rsidRPr="0089291A" w:rsidRDefault="0034576C" w:rsidP="000624E1">
            <w:pPr>
              <w:rPr>
                <w:rFonts w:ascii="GHEA Grapalat" w:hAnsi="GHEA Grapalat" w:cs="Sylfaen"/>
                <w:sz w:val="20"/>
                <w:szCs w:val="20"/>
              </w:rPr>
            </w:pPr>
            <w:r w:rsidRPr="0089291A">
              <w:rPr>
                <w:rFonts w:ascii="GHEA Grapalat" w:hAnsi="GHEA Grapalat" w:cs="Sylfaen"/>
                <w:sz w:val="20"/>
                <w:szCs w:val="20"/>
              </w:rPr>
              <w:t xml:space="preserve">9. Շահառուի  անվանումը, կամ անուն ազգանուն ` </w:t>
            </w:r>
            <w:r w:rsidR="00560503">
              <w:rPr>
                <w:rFonts w:ascii="GHEA Grapalat" w:hAnsi="GHEA Grapalat" w:cs="Arial"/>
                <w:sz w:val="20"/>
                <w:szCs w:val="20"/>
                <w:lang w:val="hy-AM"/>
              </w:rPr>
              <w:t xml:space="preserve"> ՀՀ ԱՆ</w:t>
            </w:r>
            <w:r w:rsidR="00560503" w:rsidRPr="00095A8A">
              <w:rPr>
                <w:rFonts w:ascii="GHEA Grapalat" w:hAnsi="GHEA Grapalat" w:cs="Sylfaen"/>
                <w:color w:val="000000"/>
                <w:sz w:val="20"/>
                <w:szCs w:val="20"/>
              </w:rPr>
              <w:t xml:space="preserve"> </w:t>
            </w:r>
            <w:r w:rsidR="00560503">
              <w:rPr>
                <w:rFonts w:ascii="GHEA Grapalat" w:hAnsi="GHEA Grapalat" w:cs="Sylfaen"/>
                <w:color w:val="000000"/>
                <w:sz w:val="20"/>
                <w:szCs w:val="20"/>
                <w:lang w:val="hy-AM"/>
              </w:rPr>
              <w:t>«Քրեակատարողական բժշկության կենտրոն» ՊՈԱԿ</w:t>
            </w:r>
          </w:p>
        </w:tc>
      </w:tr>
      <w:tr w:rsidR="0034576C" w:rsidRPr="00F566BF" w14:paraId="4E40963E" w14:textId="77777777" w:rsidTr="000624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18C164B1" w14:textId="77777777" w:rsidR="0034576C" w:rsidRPr="0089291A" w:rsidRDefault="0034576C" w:rsidP="000624E1">
            <w:pPr>
              <w:rPr>
                <w:rFonts w:ascii="GHEA Grapalat" w:hAnsi="GHEA Grapalat" w:cs="Sylfaen"/>
                <w:sz w:val="20"/>
                <w:szCs w:val="20"/>
              </w:rPr>
            </w:pPr>
            <w:r w:rsidRPr="0089291A">
              <w:rPr>
                <w:rFonts w:ascii="GHEA Grapalat" w:hAnsi="GHEA Grapalat" w:cs="Sylfaen"/>
                <w:sz w:val="20"/>
                <w:szCs w:val="20"/>
              </w:rPr>
              <w:t>10.  Շահառուի  ՀԾՀ (չի լրացվում)</w:t>
            </w:r>
          </w:p>
        </w:tc>
      </w:tr>
      <w:tr w:rsidR="0034576C" w:rsidRPr="00F566BF" w14:paraId="46BD86C4" w14:textId="77777777" w:rsidTr="000624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ED0AE5A" w14:textId="1EB6506A" w:rsidR="0034576C" w:rsidRPr="0089291A" w:rsidRDefault="0034576C" w:rsidP="000624E1">
            <w:pPr>
              <w:rPr>
                <w:rFonts w:ascii="GHEA Grapalat" w:hAnsi="GHEA Grapalat" w:cs="Sylfaen"/>
                <w:sz w:val="20"/>
                <w:szCs w:val="20"/>
              </w:rPr>
            </w:pPr>
            <w:r w:rsidRPr="0089291A">
              <w:rPr>
                <w:rFonts w:ascii="GHEA Grapalat" w:hAnsi="GHEA Grapalat" w:cs="Sylfaen"/>
                <w:sz w:val="20"/>
                <w:szCs w:val="20"/>
              </w:rPr>
              <w:t xml:space="preserve">11. Շահառուի ՀՎՀՀ` </w:t>
            </w:r>
            <w:r w:rsidR="00560503" w:rsidRPr="009B3BC7">
              <w:rPr>
                <w:rFonts w:ascii="GHEA Grapalat" w:hAnsi="GHEA Grapalat" w:cs="Sylfaen"/>
                <w:b/>
                <w:sz w:val="20"/>
                <w:szCs w:val="20"/>
              </w:rPr>
              <w:t>02675763</w:t>
            </w:r>
            <w:r w:rsidR="00560503">
              <w:rPr>
                <w:rFonts w:ascii="GHEA Grapalat" w:hAnsi="GHEA Grapalat" w:cs="Sylfaen"/>
                <w:b/>
                <w:sz w:val="20"/>
                <w:szCs w:val="20"/>
                <w:lang w:val="hy-AM"/>
              </w:rPr>
              <w:t xml:space="preserve"> </w:t>
            </w:r>
            <w:r w:rsidR="00560503">
              <w:rPr>
                <w:rFonts w:ascii="GHEA Grapalat" w:hAnsi="GHEA Grapalat" w:cs="Arial"/>
                <w:b/>
                <w:sz w:val="20"/>
                <w:szCs w:val="20"/>
                <w:lang w:val="hy-AM"/>
              </w:rPr>
              <w:t xml:space="preserve"> </w:t>
            </w:r>
          </w:p>
        </w:tc>
      </w:tr>
      <w:tr w:rsidR="0034576C" w:rsidRPr="00F566BF" w14:paraId="2D722FDC" w14:textId="77777777" w:rsidTr="000624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E7DF66" w14:textId="0735E568" w:rsidR="0034576C" w:rsidRPr="0089291A" w:rsidRDefault="0034576C" w:rsidP="000624E1">
            <w:pPr>
              <w:rPr>
                <w:rFonts w:ascii="GHEA Grapalat" w:hAnsi="GHEA Grapalat" w:cs="Sylfaen"/>
                <w:sz w:val="20"/>
                <w:szCs w:val="20"/>
              </w:rPr>
            </w:pPr>
            <w:r w:rsidRPr="00F566BF">
              <w:rPr>
                <w:rFonts w:ascii="GHEA Grapalat" w:hAnsi="GHEA Grapalat" w:cs="Sylfaen"/>
                <w:sz w:val="20"/>
                <w:szCs w:val="20"/>
              </w:rPr>
              <w:t>1</w:t>
            </w:r>
            <w:r w:rsidRPr="0089291A">
              <w:rPr>
                <w:rFonts w:ascii="GHEA Grapalat" w:hAnsi="GHEA Grapalat" w:cs="Sylfaen"/>
                <w:sz w:val="20"/>
                <w:szCs w:val="20"/>
              </w:rPr>
              <w:t>2</w:t>
            </w:r>
            <w:r w:rsidRPr="00F566BF">
              <w:rPr>
                <w:rFonts w:ascii="GHEA Grapalat" w:hAnsi="GHEA Grapalat" w:cs="Sylfaen"/>
                <w:sz w:val="20"/>
                <w:szCs w:val="20"/>
              </w:rPr>
              <w:t>.Շահառուի</w:t>
            </w:r>
            <w:r w:rsidRPr="0089291A">
              <w:rPr>
                <w:rFonts w:ascii="GHEA Grapalat" w:hAnsi="GHEA Grapalat" w:cs="Sylfaen"/>
                <w:sz w:val="20"/>
                <w:szCs w:val="20"/>
              </w:rPr>
              <w:t>ն  սպասարկող Ֆինանսական կազմակերպություն</w:t>
            </w:r>
            <w:r w:rsidRPr="00F566BF">
              <w:rPr>
                <w:rFonts w:ascii="GHEA Grapalat" w:hAnsi="GHEA Grapalat" w:cs="Sylfaen"/>
                <w:sz w:val="20"/>
                <w:szCs w:val="20"/>
              </w:rPr>
              <w:t xml:space="preserve"> (բանկ)</w:t>
            </w:r>
            <w:r w:rsidRPr="0089291A">
              <w:rPr>
                <w:rFonts w:ascii="GHEA Grapalat" w:hAnsi="GHEA Grapalat" w:cs="Sylfaen"/>
                <w:sz w:val="20"/>
                <w:szCs w:val="20"/>
              </w:rPr>
              <w:t>`</w:t>
            </w:r>
            <w:r w:rsidRPr="00AC428A">
              <w:rPr>
                <w:rFonts w:ascii="GHEA Grapalat" w:hAnsi="GHEA Grapalat" w:cs="Sylfaen"/>
                <w:sz w:val="20"/>
                <w:szCs w:val="20"/>
              </w:rPr>
              <w:t xml:space="preserve"> </w:t>
            </w:r>
            <w:r w:rsidR="00560503"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34576C" w:rsidRPr="00F566BF" w14:paraId="53DE6222" w14:textId="77777777" w:rsidTr="000624E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2E2AB" w14:textId="7CDB134C"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00560503">
              <w:rPr>
                <w:rFonts w:ascii="GHEA Grapalat" w:hAnsi="GHEA Grapalat" w:cs="Arial"/>
                <w:b/>
                <w:sz w:val="20"/>
                <w:szCs w:val="20"/>
                <w:lang w:val="hy-AM"/>
              </w:rPr>
              <w:t xml:space="preserve"> ՀՀ 900018007345</w:t>
            </w:r>
          </w:p>
        </w:tc>
      </w:tr>
      <w:tr w:rsidR="0034576C" w:rsidRPr="00F566BF" w14:paraId="407445BB"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78C0B"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4576C" w:rsidRPr="00F566BF" w14:paraId="7883A026"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3F891"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4576C" w:rsidRPr="00F566BF" w14:paraId="62AE34A1"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3CAF6"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4576C" w:rsidRPr="00F566BF" w14:paraId="595BBC57" w14:textId="77777777" w:rsidTr="000624E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5E8AB" w14:textId="77777777" w:rsidR="0034576C" w:rsidRPr="00F566BF" w:rsidRDefault="0034576C" w:rsidP="000624E1">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rPr>
              <w:t xml:space="preserve">պայմանագրի </w:t>
            </w:r>
            <w:r w:rsidRPr="00F566BF">
              <w:rPr>
                <w:rFonts w:ascii="GHEA Grapalat" w:hAnsi="GHEA Grapalat" w:cs="Sylfaen"/>
                <w:bCs/>
                <w:i/>
                <w:sz w:val="20"/>
                <w:szCs w:val="20"/>
              </w:rPr>
              <w:t xml:space="preserve"> 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4576C" w:rsidRPr="00F566BF" w14:paraId="32E6B633" w14:textId="77777777" w:rsidTr="000624E1">
        <w:trPr>
          <w:trHeight w:val="424"/>
        </w:trPr>
        <w:tc>
          <w:tcPr>
            <w:tcW w:w="10980" w:type="dxa"/>
            <w:gridSpan w:val="2"/>
            <w:tcBorders>
              <w:top w:val="single" w:sz="4" w:space="0" w:color="auto"/>
              <w:left w:val="single" w:sz="4" w:space="0" w:color="auto"/>
              <w:right w:val="single" w:sz="4" w:space="0" w:color="000000"/>
            </w:tcBorders>
            <w:noWrap/>
            <w:vAlign w:val="bottom"/>
          </w:tcPr>
          <w:p w14:paraId="2F5535BD" w14:textId="77777777" w:rsidR="0034576C" w:rsidRPr="00F566BF" w:rsidRDefault="0034576C" w:rsidP="000624E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72FB6F38" w14:textId="77777777" w:rsidR="0034576C" w:rsidRPr="00F566BF" w:rsidRDefault="0034576C" w:rsidP="000624E1">
            <w:pPr>
              <w:rPr>
                <w:rFonts w:ascii="GHEA Grapalat" w:hAnsi="GHEA Grapalat" w:cs="Arial"/>
                <w:sz w:val="20"/>
                <w:szCs w:val="20"/>
              </w:rPr>
            </w:pPr>
          </w:p>
        </w:tc>
      </w:tr>
      <w:tr w:rsidR="0034576C" w:rsidRPr="00F566BF" w14:paraId="0F0073A3" w14:textId="77777777" w:rsidTr="000624E1">
        <w:trPr>
          <w:trHeight w:val="704"/>
        </w:trPr>
        <w:tc>
          <w:tcPr>
            <w:tcW w:w="10980" w:type="dxa"/>
            <w:gridSpan w:val="2"/>
            <w:tcBorders>
              <w:left w:val="single" w:sz="4" w:space="0" w:color="auto"/>
              <w:bottom w:val="single" w:sz="4" w:space="0" w:color="auto"/>
              <w:right w:val="single" w:sz="4" w:space="0" w:color="000000"/>
            </w:tcBorders>
            <w:noWrap/>
            <w:vAlign w:val="bottom"/>
          </w:tcPr>
          <w:p w14:paraId="57E889EF" w14:textId="37D3E324" w:rsidR="0034576C" w:rsidRPr="00791190" w:rsidRDefault="0034576C" w:rsidP="00145BD2">
            <w:pPr>
              <w:rPr>
                <w:rFonts w:ascii="GHEA Grapalat" w:hAnsi="GHEA Grapalat" w:cs="Arial"/>
                <w:sz w:val="20"/>
                <w:szCs w:val="20"/>
              </w:rPr>
            </w:pPr>
            <w:r>
              <w:rPr>
                <w:rFonts w:ascii="GHEA Grapalat" w:hAnsi="GHEA Grapalat" w:cs="Arial"/>
                <w:sz w:val="20"/>
                <w:szCs w:val="20"/>
              </w:rPr>
              <w:t xml:space="preserve">Պայմանագրի ծածկագիրը՝ </w:t>
            </w:r>
            <w:r w:rsidR="00145BD2">
              <w:rPr>
                <w:rFonts w:ascii="GHEA Grapalat" w:hAnsi="GHEA Grapalat" w:cs="Arial"/>
                <w:sz w:val="20"/>
                <w:szCs w:val="20"/>
                <w:lang w:val="hy-AM"/>
              </w:rPr>
              <w:t>ՔԲԿ</w:t>
            </w:r>
            <w:r w:rsidR="007E1A25">
              <w:rPr>
                <w:rFonts w:ascii="GHEA Grapalat" w:hAnsi="GHEA Grapalat" w:cs="Arial"/>
                <w:sz w:val="20"/>
                <w:szCs w:val="20"/>
                <w:lang w:val="hy-AM"/>
              </w:rPr>
              <w:t>-ԳՀԱՇՁԲ-22/</w:t>
            </w:r>
            <w:r w:rsidR="00145BD2">
              <w:rPr>
                <w:rFonts w:ascii="GHEA Grapalat" w:hAnsi="GHEA Grapalat" w:cs="Arial"/>
                <w:sz w:val="20"/>
                <w:szCs w:val="20"/>
                <w:lang w:val="hy-AM"/>
              </w:rPr>
              <w:t>22</w:t>
            </w:r>
          </w:p>
        </w:tc>
      </w:tr>
      <w:tr w:rsidR="0034576C" w:rsidRPr="00F566BF" w14:paraId="2856D4AB" w14:textId="77777777" w:rsidTr="000624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60F794" w14:textId="77777777" w:rsidR="0034576C" w:rsidRPr="00F566BF" w:rsidRDefault="0034576C" w:rsidP="000624E1">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6606A78E" w14:textId="77777777" w:rsidR="0034576C" w:rsidRPr="00F566BF" w:rsidRDefault="0034576C" w:rsidP="000624E1">
            <w:pPr>
              <w:rPr>
                <w:rFonts w:ascii="GHEA Grapalat" w:hAnsi="GHEA Grapalat" w:cs="Sylfaen"/>
                <w:sz w:val="20"/>
                <w:szCs w:val="20"/>
                <w:lang w:val="ru-RU"/>
              </w:rPr>
            </w:pPr>
          </w:p>
        </w:tc>
      </w:tr>
      <w:tr w:rsidR="0034576C" w:rsidRPr="00F566BF" w14:paraId="7435D808" w14:textId="77777777" w:rsidTr="000624E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9750C"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F7C076E" w14:textId="77777777" w:rsidR="0034576C" w:rsidRPr="00F566BF" w:rsidRDefault="0034576C" w:rsidP="000624E1">
            <w:pPr>
              <w:rPr>
                <w:rFonts w:ascii="GHEA Grapalat" w:hAnsi="GHEA Grapalat" w:cs="Sylfaen"/>
                <w:sz w:val="20"/>
                <w:szCs w:val="20"/>
                <w:lang w:val="hy-AM"/>
              </w:rPr>
            </w:pPr>
          </w:p>
        </w:tc>
      </w:tr>
      <w:tr w:rsidR="0034576C" w:rsidRPr="00F566BF" w14:paraId="6FCE585C" w14:textId="77777777" w:rsidTr="000624E1">
        <w:trPr>
          <w:trHeight w:val="2194"/>
        </w:trPr>
        <w:tc>
          <w:tcPr>
            <w:tcW w:w="5616" w:type="dxa"/>
            <w:tcBorders>
              <w:top w:val="nil"/>
              <w:left w:val="single" w:sz="4" w:space="0" w:color="auto"/>
              <w:bottom w:val="single" w:sz="4" w:space="0" w:color="auto"/>
              <w:right w:val="single" w:sz="4" w:space="0" w:color="auto"/>
            </w:tcBorders>
            <w:noWrap/>
            <w:vAlign w:val="bottom"/>
          </w:tcPr>
          <w:p w14:paraId="50AD9946" w14:textId="77777777" w:rsidR="0034576C" w:rsidRPr="00F566BF" w:rsidRDefault="0034576C" w:rsidP="000624E1">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2EDE01B3" w14:textId="77777777" w:rsidR="0034576C" w:rsidRPr="00F566BF" w:rsidRDefault="0034576C" w:rsidP="000624E1">
            <w:pPr>
              <w:rPr>
                <w:rFonts w:ascii="GHEA Grapalat" w:hAnsi="GHEA Grapalat" w:cs="Sylfaen"/>
                <w:sz w:val="20"/>
                <w:szCs w:val="20"/>
              </w:rPr>
            </w:pPr>
          </w:p>
          <w:p w14:paraId="15F3FFC1" w14:textId="77777777" w:rsidR="0034576C" w:rsidRPr="00F566BF" w:rsidRDefault="0034576C" w:rsidP="000624E1">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CA74CC7" w14:textId="77777777" w:rsidR="0034576C" w:rsidRPr="00F566BF" w:rsidRDefault="0034576C" w:rsidP="000624E1">
            <w:pPr>
              <w:rPr>
                <w:rFonts w:ascii="GHEA Grapalat" w:hAnsi="GHEA Grapalat" w:cs="Tahoma"/>
                <w:color w:val="000000"/>
                <w:sz w:val="20"/>
                <w:szCs w:val="20"/>
              </w:rPr>
            </w:pPr>
          </w:p>
          <w:p w14:paraId="49395AF0" w14:textId="77777777" w:rsidR="0034576C" w:rsidRPr="00F566BF" w:rsidRDefault="0034576C" w:rsidP="000624E1">
            <w:pPr>
              <w:rPr>
                <w:rFonts w:ascii="GHEA Grapalat" w:hAnsi="GHEA Grapalat" w:cs="Sylfaen"/>
                <w:sz w:val="20"/>
                <w:szCs w:val="20"/>
              </w:rPr>
            </w:pPr>
          </w:p>
          <w:p w14:paraId="38629190"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8771C20" w14:textId="77777777" w:rsidR="0034576C" w:rsidRPr="00F566BF" w:rsidRDefault="0034576C" w:rsidP="000624E1">
            <w:pPr>
              <w:rPr>
                <w:rFonts w:ascii="GHEA Grapalat" w:hAnsi="GHEA Grapalat" w:cs="Sylfaen"/>
                <w:sz w:val="20"/>
                <w:szCs w:val="20"/>
              </w:rPr>
            </w:pPr>
          </w:p>
          <w:p w14:paraId="4C7ED728"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9110A13"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Կ.Տ.</w:t>
            </w:r>
          </w:p>
          <w:p w14:paraId="5DBC4DFF" w14:textId="77777777" w:rsidR="0034576C" w:rsidRPr="00F566BF" w:rsidRDefault="0034576C" w:rsidP="000624E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091A56" w14:textId="77777777" w:rsidR="0034576C" w:rsidRPr="00F566BF" w:rsidRDefault="0034576C" w:rsidP="000624E1">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44421E5" w14:textId="77777777" w:rsidR="0034576C" w:rsidRPr="00F566BF" w:rsidRDefault="0034576C" w:rsidP="000624E1">
            <w:pPr>
              <w:jc w:val="right"/>
              <w:rPr>
                <w:rFonts w:ascii="GHEA Grapalat" w:hAnsi="GHEA Grapalat" w:cs="Sylfaen"/>
                <w:sz w:val="20"/>
                <w:szCs w:val="20"/>
              </w:rPr>
            </w:pPr>
          </w:p>
          <w:p w14:paraId="64D5210F" w14:textId="77777777" w:rsidR="0034576C" w:rsidRPr="00F566BF" w:rsidRDefault="0034576C" w:rsidP="000624E1">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F62389B" w14:textId="77777777" w:rsidR="0034576C" w:rsidRPr="00F566BF" w:rsidRDefault="0034576C" w:rsidP="000624E1">
            <w:pPr>
              <w:jc w:val="right"/>
              <w:rPr>
                <w:rFonts w:ascii="GHEA Grapalat" w:hAnsi="GHEA Grapalat" w:cs="Tahoma"/>
                <w:color w:val="000000"/>
                <w:sz w:val="20"/>
                <w:szCs w:val="20"/>
              </w:rPr>
            </w:pPr>
          </w:p>
          <w:p w14:paraId="56226B53" w14:textId="77777777" w:rsidR="0034576C" w:rsidRPr="00F566BF" w:rsidRDefault="0034576C" w:rsidP="000624E1">
            <w:pPr>
              <w:jc w:val="right"/>
              <w:rPr>
                <w:rFonts w:ascii="GHEA Grapalat" w:hAnsi="GHEA Grapalat" w:cs="Tahoma"/>
                <w:color w:val="000000"/>
                <w:sz w:val="20"/>
                <w:szCs w:val="20"/>
              </w:rPr>
            </w:pPr>
          </w:p>
          <w:p w14:paraId="017C20E7"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206F7EA" w14:textId="77777777" w:rsidR="0034576C" w:rsidRPr="00F566BF" w:rsidRDefault="0034576C" w:rsidP="000624E1">
            <w:pPr>
              <w:jc w:val="right"/>
              <w:rPr>
                <w:rFonts w:ascii="GHEA Grapalat" w:hAnsi="GHEA Grapalat" w:cs="Sylfaen"/>
                <w:sz w:val="20"/>
                <w:szCs w:val="20"/>
              </w:rPr>
            </w:pPr>
          </w:p>
          <w:p w14:paraId="3061961D" w14:textId="77777777" w:rsidR="0034576C" w:rsidRPr="00F566BF" w:rsidRDefault="0034576C" w:rsidP="000624E1">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2AC8AE2A" w14:textId="77777777" w:rsidR="0034576C" w:rsidRPr="00F566BF" w:rsidRDefault="0034576C" w:rsidP="000624E1">
            <w:pPr>
              <w:jc w:val="right"/>
              <w:rPr>
                <w:rFonts w:ascii="GHEA Grapalat" w:hAnsi="GHEA Grapalat" w:cs="Sylfaen"/>
                <w:sz w:val="20"/>
                <w:szCs w:val="20"/>
              </w:rPr>
            </w:pPr>
          </w:p>
        </w:tc>
      </w:tr>
      <w:tr w:rsidR="0034576C" w:rsidRPr="00F566BF" w14:paraId="0EB43A0F" w14:textId="77777777" w:rsidTr="000624E1">
        <w:trPr>
          <w:trHeight w:val="2058"/>
        </w:trPr>
        <w:tc>
          <w:tcPr>
            <w:tcW w:w="5616" w:type="dxa"/>
            <w:tcBorders>
              <w:top w:val="single" w:sz="4" w:space="0" w:color="auto"/>
              <w:left w:val="single" w:sz="4" w:space="0" w:color="auto"/>
              <w:right w:val="single" w:sz="4" w:space="0" w:color="auto"/>
            </w:tcBorders>
            <w:noWrap/>
            <w:vAlign w:val="bottom"/>
          </w:tcPr>
          <w:p w14:paraId="5A20B479"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3B86F88" w14:textId="77777777" w:rsidR="0034576C" w:rsidRPr="00F566BF" w:rsidRDefault="0034576C" w:rsidP="000624E1">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459B8B9F"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7B483D15"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1D5C452B"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77D643E1" w14:textId="77777777" w:rsidR="0034576C" w:rsidRPr="00F566BF" w:rsidRDefault="0034576C" w:rsidP="000624E1">
            <w:pPr>
              <w:rPr>
                <w:rFonts w:ascii="GHEA Grapalat" w:hAnsi="GHEA Grapalat" w:cs="Tahoma"/>
                <w:color w:val="000000"/>
                <w:sz w:val="20"/>
                <w:szCs w:val="20"/>
              </w:rPr>
            </w:pPr>
          </w:p>
          <w:p w14:paraId="71F716F5" w14:textId="77777777" w:rsidR="0034576C" w:rsidRPr="00F566BF" w:rsidRDefault="0034576C" w:rsidP="000624E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389789" w14:textId="77777777" w:rsidR="0034576C" w:rsidRPr="00F566BF" w:rsidRDefault="0034576C" w:rsidP="000624E1">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291A3737" w14:textId="77777777" w:rsidR="0034576C" w:rsidRPr="00F566BF" w:rsidRDefault="0034576C" w:rsidP="000624E1">
            <w:pPr>
              <w:jc w:val="right"/>
              <w:rPr>
                <w:rFonts w:ascii="GHEA Grapalat" w:hAnsi="GHEA Grapalat" w:cs="Tahoma"/>
                <w:color w:val="000000"/>
                <w:sz w:val="20"/>
                <w:szCs w:val="20"/>
              </w:rPr>
            </w:pPr>
          </w:p>
          <w:p w14:paraId="6DC507A7" w14:textId="77777777" w:rsidR="0034576C" w:rsidRPr="00F566BF" w:rsidRDefault="0034576C" w:rsidP="000624E1">
            <w:pPr>
              <w:jc w:val="right"/>
              <w:rPr>
                <w:rFonts w:ascii="GHEA Grapalat" w:hAnsi="GHEA Grapalat" w:cs="Tahoma"/>
                <w:color w:val="000000"/>
                <w:sz w:val="20"/>
                <w:szCs w:val="20"/>
              </w:rPr>
            </w:pPr>
          </w:p>
          <w:p w14:paraId="3AC3873B" w14:textId="77777777" w:rsidR="0034576C" w:rsidRPr="00F566BF" w:rsidRDefault="0034576C" w:rsidP="000624E1">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7A27BC1F" w14:textId="77777777" w:rsidR="0034576C" w:rsidRPr="00F566BF" w:rsidRDefault="0034576C" w:rsidP="000624E1">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6168DB5C" w14:textId="77777777" w:rsidR="0034576C" w:rsidRPr="00F566BF" w:rsidRDefault="0034576C" w:rsidP="000624E1">
            <w:pPr>
              <w:jc w:val="right"/>
              <w:rPr>
                <w:rFonts w:ascii="GHEA Grapalat" w:hAnsi="GHEA Grapalat" w:cs="Arial"/>
                <w:sz w:val="20"/>
                <w:szCs w:val="20"/>
                <w:lang w:val="hy-AM"/>
              </w:rPr>
            </w:pPr>
          </w:p>
        </w:tc>
      </w:tr>
      <w:tr w:rsidR="0034576C" w:rsidRPr="00F566BF" w14:paraId="1E5C0FF2" w14:textId="77777777" w:rsidTr="000624E1">
        <w:trPr>
          <w:trHeight w:val="2194"/>
        </w:trPr>
        <w:tc>
          <w:tcPr>
            <w:tcW w:w="5616" w:type="dxa"/>
            <w:tcBorders>
              <w:top w:val="nil"/>
              <w:left w:val="single" w:sz="4" w:space="0" w:color="auto"/>
              <w:bottom w:val="single" w:sz="4" w:space="0" w:color="auto"/>
              <w:right w:val="single" w:sz="4" w:space="0" w:color="auto"/>
            </w:tcBorders>
            <w:noWrap/>
            <w:vAlign w:val="bottom"/>
          </w:tcPr>
          <w:p w14:paraId="3323F890"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lastRenderedPageBreak/>
              <w:t>24.բ.                                                       Կ.Տ.</w:t>
            </w:r>
          </w:p>
          <w:p w14:paraId="06037F1D" w14:textId="77777777" w:rsidR="0034576C" w:rsidRPr="00F566BF" w:rsidRDefault="0034576C" w:rsidP="000624E1">
            <w:pPr>
              <w:rPr>
                <w:rFonts w:ascii="GHEA Grapalat" w:hAnsi="GHEA Grapalat" w:cs="Sylfaen"/>
                <w:sz w:val="20"/>
                <w:szCs w:val="20"/>
              </w:rPr>
            </w:pPr>
          </w:p>
          <w:p w14:paraId="4F3023FF" w14:textId="77777777" w:rsidR="0034576C" w:rsidRPr="00F566BF" w:rsidRDefault="0034576C" w:rsidP="000624E1">
            <w:pPr>
              <w:rPr>
                <w:rFonts w:ascii="GHEA Grapalat" w:hAnsi="GHEA Grapalat" w:cs="Sylfaen"/>
                <w:sz w:val="20"/>
                <w:szCs w:val="20"/>
              </w:rPr>
            </w:pPr>
          </w:p>
          <w:p w14:paraId="04E1CAC7" w14:textId="77777777" w:rsidR="0034576C" w:rsidRPr="00F566BF" w:rsidRDefault="0034576C" w:rsidP="000624E1">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652CDF4D" w14:textId="77777777" w:rsidR="0034576C" w:rsidRPr="00F566BF" w:rsidRDefault="0034576C" w:rsidP="000624E1">
            <w:pPr>
              <w:rPr>
                <w:rFonts w:ascii="GHEA Grapalat" w:hAnsi="GHEA Grapalat" w:cs="Sylfaen"/>
                <w:sz w:val="20"/>
                <w:szCs w:val="20"/>
              </w:rPr>
            </w:pPr>
          </w:p>
          <w:p w14:paraId="057F70DB"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051939E9" w14:textId="77777777" w:rsidR="0034576C" w:rsidRPr="00F566BF" w:rsidRDefault="0034576C" w:rsidP="000624E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3CF4389"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23.բ.                                                                 Կ.Տ.    </w:t>
            </w:r>
          </w:p>
          <w:p w14:paraId="315EB8D6" w14:textId="77777777" w:rsidR="0034576C" w:rsidRPr="00F566BF" w:rsidRDefault="0034576C" w:rsidP="000624E1">
            <w:pPr>
              <w:rPr>
                <w:rFonts w:ascii="GHEA Grapalat" w:hAnsi="GHEA Grapalat" w:cs="Sylfaen"/>
                <w:sz w:val="20"/>
                <w:szCs w:val="20"/>
              </w:rPr>
            </w:pPr>
          </w:p>
          <w:p w14:paraId="19E5A9F5" w14:textId="77777777" w:rsidR="0034576C" w:rsidRPr="00F566BF" w:rsidRDefault="0034576C" w:rsidP="000624E1">
            <w:pPr>
              <w:rPr>
                <w:rFonts w:ascii="GHEA Grapalat" w:hAnsi="GHEA Grapalat" w:cs="Sylfaen"/>
                <w:sz w:val="20"/>
                <w:szCs w:val="20"/>
              </w:rPr>
            </w:pPr>
            <w:r w:rsidRPr="00F566BF">
              <w:rPr>
                <w:rFonts w:ascii="GHEA Grapalat" w:hAnsi="GHEA Grapalat" w:cs="Sylfaen"/>
                <w:sz w:val="20"/>
                <w:szCs w:val="20"/>
              </w:rPr>
              <w:t xml:space="preserve">                     </w:t>
            </w:r>
          </w:p>
          <w:p w14:paraId="1AB5E908" w14:textId="77777777" w:rsidR="0034576C" w:rsidRPr="00F566BF" w:rsidRDefault="0034576C" w:rsidP="000624E1">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4FB9A741" w14:textId="77777777" w:rsidR="0034576C" w:rsidRPr="00F566BF" w:rsidRDefault="0034576C" w:rsidP="000624E1">
            <w:pPr>
              <w:rPr>
                <w:rFonts w:ascii="GHEA Grapalat" w:hAnsi="GHEA Grapalat" w:cs="Sylfaen"/>
                <w:color w:val="000000"/>
                <w:sz w:val="20"/>
                <w:szCs w:val="20"/>
              </w:rPr>
            </w:pPr>
          </w:p>
          <w:p w14:paraId="2052502B" w14:textId="77777777" w:rsidR="0034576C" w:rsidRPr="00F566BF" w:rsidRDefault="0034576C" w:rsidP="000624E1">
            <w:pPr>
              <w:rPr>
                <w:rFonts w:ascii="GHEA Grapalat" w:hAnsi="GHEA Grapalat" w:cs="Sylfaen"/>
                <w:sz w:val="20"/>
                <w:szCs w:val="20"/>
              </w:rPr>
            </w:pPr>
          </w:p>
          <w:p w14:paraId="10DA3626" w14:textId="77777777" w:rsidR="0034576C" w:rsidRPr="00F566BF" w:rsidRDefault="0034576C" w:rsidP="000624E1">
            <w:pPr>
              <w:jc w:val="right"/>
              <w:rPr>
                <w:rFonts w:ascii="GHEA Grapalat" w:hAnsi="GHEA Grapalat" w:cs="Arial"/>
                <w:sz w:val="20"/>
                <w:szCs w:val="20"/>
              </w:rPr>
            </w:pPr>
          </w:p>
        </w:tc>
      </w:tr>
    </w:tbl>
    <w:p w14:paraId="4CDC7CF9"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B32FED"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427E47"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F321D8"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6609D9"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94B461"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5D8D250"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1A09488B"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2982FACC" w14:textId="77777777" w:rsidTr="000624E1">
        <w:tc>
          <w:tcPr>
            <w:tcW w:w="720" w:type="dxa"/>
            <w:tcBorders>
              <w:top w:val="single" w:sz="4" w:space="0" w:color="auto"/>
              <w:left w:val="single" w:sz="4" w:space="0" w:color="auto"/>
              <w:bottom w:val="single" w:sz="4" w:space="0" w:color="auto"/>
              <w:right w:val="single" w:sz="4" w:space="0" w:color="auto"/>
            </w:tcBorders>
          </w:tcPr>
          <w:p w14:paraId="7130AB2C"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323BD6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D26138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8C7E64D"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7DB0405"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18360AF6"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4F3C5B"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6CB69B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34A378A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7E58A370"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1DE7DEA" w14:textId="77777777" w:rsidTr="000624E1">
        <w:tc>
          <w:tcPr>
            <w:tcW w:w="720" w:type="dxa"/>
            <w:tcBorders>
              <w:top w:val="single" w:sz="4" w:space="0" w:color="auto"/>
              <w:left w:val="single" w:sz="4" w:space="0" w:color="auto"/>
              <w:bottom w:val="single" w:sz="4" w:space="0" w:color="auto"/>
              <w:right w:val="single" w:sz="4" w:space="0" w:color="auto"/>
            </w:tcBorders>
          </w:tcPr>
          <w:p w14:paraId="20DC285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9058A32"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4937728"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F0EF3"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FD5CD1"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2E056EDC" w14:textId="77777777" w:rsidTr="000624E1">
        <w:tc>
          <w:tcPr>
            <w:tcW w:w="720" w:type="dxa"/>
            <w:tcBorders>
              <w:top w:val="single" w:sz="4" w:space="0" w:color="auto"/>
              <w:left w:val="single" w:sz="4" w:space="0" w:color="auto"/>
              <w:bottom w:val="single" w:sz="4" w:space="0" w:color="auto"/>
              <w:right w:val="single" w:sz="4" w:space="0" w:color="auto"/>
            </w:tcBorders>
          </w:tcPr>
          <w:p w14:paraId="2F91587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FCB57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CB3C7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BD37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94D1AA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25B5AB26" w14:textId="77777777" w:rsidTr="000624E1">
        <w:tc>
          <w:tcPr>
            <w:tcW w:w="720" w:type="dxa"/>
            <w:tcBorders>
              <w:top w:val="single" w:sz="4" w:space="0" w:color="auto"/>
              <w:left w:val="single" w:sz="4" w:space="0" w:color="auto"/>
              <w:bottom w:val="single" w:sz="4" w:space="0" w:color="auto"/>
              <w:right w:val="single" w:sz="4" w:space="0" w:color="auto"/>
            </w:tcBorders>
          </w:tcPr>
          <w:p w14:paraId="217ACC1C" w14:textId="77777777" w:rsidR="0034576C" w:rsidRPr="00F566BF" w:rsidRDefault="0034576C" w:rsidP="000624E1">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F50E02"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A2759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6A6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4485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147FE260" w14:textId="77777777" w:rsidTr="000624E1">
        <w:tc>
          <w:tcPr>
            <w:tcW w:w="720" w:type="dxa"/>
            <w:tcBorders>
              <w:top w:val="single" w:sz="4" w:space="0" w:color="auto"/>
              <w:left w:val="single" w:sz="4" w:space="0" w:color="auto"/>
              <w:bottom w:val="single" w:sz="4" w:space="0" w:color="auto"/>
              <w:right w:val="single" w:sz="4" w:space="0" w:color="auto"/>
            </w:tcBorders>
          </w:tcPr>
          <w:p w14:paraId="45739344"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E575F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6EB4B8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BDB9A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887672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D8CFAD7"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127F3EBF" w14:textId="77777777" w:rsidTr="000624E1">
        <w:tc>
          <w:tcPr>
            <w:tcW w:w="720" w:type="dxa"/>
            <w:tcBorders>
              <w:top w:val="single" w:sz="4" w:space="0" w:color="auto"/>
              <w:left w:val="single" w:sz="4" w:space="0" w:color="auto"/>
              <w:bottom w:val="single" w:sz="4" w:space="0" w:color="auto"/>
              <w:right w:val="single" w:sz="4" w:space="0" w:color="auto"/>
            </w:tcBorders>
          </w:tcPr>
          <w:p w14:paraId="091C2F4E"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94F802E"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F52B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821A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340370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18B27B6"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63B10FF" w14:textId="77777777" w:rsidTr="000624E1">
        <w:tc>
          <w:tcPr>
            <w:tcW w:w="720" w:type="dxa"/>
            <w:tcBorders>
              <w:top w:val="single" w:sz="4" w:space="0" w:color="auto"/>
              <w:left w:val="single" w:sz="4" w:space="0" w:color="auto"/>
              <w:bottom w:val="single" w:sz="4" w:space="0" w:color="auto"/>
              <w:right w:val="single" w:sz="4" w:space="0" w:color="auto"/>
            </w:tcBorders>
          </w:tcPr>
          <w:p w14:paraId="3696DFC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512DC0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91095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1FF2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6A9AC1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2782E2C" w14:textId="77777777" w:rsidTr="000624E1">
        <w:tc>
          <w:tcPr>
            <w:tcW w:w="720" w:type="dxa"/>
            <w:tcBorders>
              <w:top w:val="single" w:sz="4" w:space="0" w:color="auto"/>
              <w:left w:val="single" w:sz="4" w:space="0" w:color="auto"/>
              <w:bottom w:val="single" w:sz="4" w:space="0" w:color="auto"/>
              <w:right w:val="single" w:sz="4" w:space="0" w:color="auto"/>
            </w:tcBorders>
          </w:tcPr>
          <w:p w14:paraId="1307D40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E5E4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31B34C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C5EC5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4508013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22BB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166EB8F2" w14:textId="77777777" w:rsidTr="000624E1">
        <w:tc>
          <w:tcPr>
            <w:tcW w:w="720" w:type="dxa"/>
            <w:tcBorders>
              <w:top w:val="single" w:sz="4" w:space="0" w:color="auto"/>
              <w:left w:val="single" w:sz="4" w:space="0" w:color="auto"/>
              <w:bottom w:val="single" w:sz="4" w:space="0" w:color="auto"/>
              <w:right w:val="single" w:sz="4" w:space="0" w:color="auto"/>
            </w:tcBorders>
          </w:tcPr>
          <w:p w14:paraId="679026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020DD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7E426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A637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619B925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849131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2E138A40" w14:textId="77777777" w:rsidTr="000624E1">
        <w:tc>
          <w:tcPr>
            <w:tcW w:w="720" w:type="dxa"/>
            <w:tcBorders>
              <w:top w:val="single" w:sz="4" w:space="0" w:color="auto"/>
              <w:left w:val="single" w:sz="4" w:space="0" w:color="auto"/>
              <w:bottom w:val="single" w:sz="4" w:space="0" w:color="auto"/>
              <w:right w:val="single" w:sz="4" w:space="0" w:color="auto"/>
            </w:tcBorders>
          </w:tcPr>
          <w:p w14:paraId="30B9CFF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36CFFF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7A485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2EA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DFE964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AD87B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6A669564" w14:textId="77777777" w:rsidTr="000624E1">
        <w:tc>
          <w:tcPr>
            <w:tcW w:w="720" w:type="dxa"/>
            <w:tcBorders>
              <w:top w:val="single" w:sz="4" w:space="0" w:color="auto"/>
              <w:left w:val="single" w:sz="4" w:space="0" w:color="auto"/>
              <w:bottom w:val="single" w:sz="4" w:space="0" w:color="auto"/>
              <w:right w:val="single" w:sz="4" w:space="0" w:color="auto"/>
            </w:tcBorders>
          </w:tcPr>
          <w:p w14:paraId="3EAB73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28DC0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265C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00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3883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5138F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0264B653" w14:textId="77777777" w:rsidTr="000624E1">
        <w:tc>
          <w:tcPr>
            <w:tcW w:w="720" w:type="dxa"/>
            <w:tcBorders>
              <w:top w:val="single" w:sz="4" w:space="0" w:color="auto"/>
              <w:left w:val="single" w:sz="4" w:space="0" w:color="auto"/>
              <w:bottom w:val="single" w:sz="4" w:space="0" w:color="auto"/>
              <w:right w:val="single" w:sz="4" w:space="0" w:color="auto"/>
            </w:tcBorders>
          </w:tcPr>
          <w:p w14:paraId="7C7E043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97427C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827559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0C2A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5CFC801"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38D58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4B19C718" w14:textId="77777777" w:rsidTr="000624E1">
        <w:tc>
          <w:tcPr>
            <w:tcW w:w="720" w:type="dxa"/>
            <w:tcBorders>
              <w:top w:val="single" w:sz="4" w:space="0" w:color="auto"/>
              <w:left w:val="single" w:sz="4" w:space="0" w:color="auto"/>
              <w:bottom w:val="single" w:sz="4" w:space="0" w:color="auto"/>
              <w:right w:val="single" w:sz="4" w:space="0" w:color="auto"/>
            </w:tcBorders>
          </w:tcPr>
          <w:p w14:paraId="6CB341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3E6AF4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3DF9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CC73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284CF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C0DD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59B92C6" w14:textId="77777777" w:rsidTr="000624E1">
        <w:tc>
          <w:tcPr>
            <w:tcW w:w="720" w:type="dxa"/>
            <w:tcBorders>
              <w:top w:val="single" w:sz="4" w:space="0" w:color="auto"/>
              <w:left w:val="single" w:sz="4" w:space="0" w:color="auto"/>
              <w:bottom w:val="single" w:sz="4" w:space="0" w:color="auto"/>
              <w:right w:val="single" w:sz="4" w:space="0" w:color="auto"/>
            </w:tcBorders>
          </w:tcPr>
          <w:p w14:paraId="36F7CDF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A56C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4388B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4143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D2D75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57439042" w14:textId="77777777" w:rsidTr="000624E1">
        <w:tc>
          <w:tcPr>
            <w:tcW w:w="720" w:type="dxa"/>
            <w:tcBorders>
              <w:top w:val="single" w:sz="4" w:space="0" w:color="auto"/>
              <w:left w:val="single" w:sz="4" w:space="0" w:color="auto"/>
              <w:bottom w:val="single" w:sz="4" w:space="0" w:color="auto"/>
              <w:right w:val="single" w:sz="4" w:space="0" w:color="auto"/>
            </w:tcBorders>
          </w:tcPr>
          <w:p w14:paraId="7C5A86E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7F719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D9A107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75FA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B18ABF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C8AE36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42ECB86" w14:textId="77777777" w:rsidTr="000624E1">
        <w:tc>
          <w:tcPr>
            <w:tcW w:w="720" w:type="dxa"/>
            <w:tcBorders>
              <w:top w:val="single" w:sz="4" w:space="0" w:color="auto"/>
              <w:left w:val="single" w:sz="4" w:space="0" w:color="auto"/>
              <w:bottom w:val="single" w:sz="4" w:space="0" w:color="auto"/>
              <w:right w:val="single" w:sz="4" w:space="0" w:color="auto"/>
            </w:tcBorders>
          </w:tcPr>
          <w:p w14:paraId="56020E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7F8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29A3F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8D3A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F19EE6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0DB328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847412" w14:paraId="3414D47B" w14:textId="77777777" w:rsidTr="000624E1">
        <w:tc>
          <w:tcPr>
            <w:tcW w:w="720" w:type="dxa"/>
            <w:tcBorders>
              <w:top w:val="single" w:sz="4" w:space="0" w:color="auto"/>
              <w:left w:val="single" w:sz="4" w:space="0" w:color="auto"/>
              <w:bottom w:val="single" w:sz="4" w:space="0" w:color="auto"/>
              <w:right w:val="single" w:sz="4" w:space="0" w:color="auto"/>
            </w:tcBorders>
          </w:tcPr>
          <w:p w14:paraId="5242A30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752B1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03129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EDAAC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67BEB39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9FDAE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C56C680" w14:textId="77777777" w:rsidTr="000624E1">
        <w:tc>
          <w:tcPr>
            <w:tcW w:w="720" w:type="dxa"/>
            <w:tcBorders>
              <w:top w:val="single" w:sz="4" w:space="0" w:color="auto"/>
              <w:left w:val="single" w:sz="4" w:space="0" w:color="auto"/>
              <w:bottom w:val="single" w:sz="4" w:space="0" w:color="auto"/>
              <w:right w:val="single" w:sz="4" w:space="0" w:color="auto"/>
            </w:tcBorders>
          </w:tcPr>
          <w:p w14:paraId="1E284CF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B1DC1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F980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B4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189BE5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847412" w14:paraId="525BD7A9" w14:textId="77777777" w:rsidTr="000624E1">
        <w:tc>
          <w:tcPr>
            <w:tcW w:w="720" w:type="dxa"/>
            <w:tcBorders>
              <w:top w:val="single" w:sz="4" w:space="0" w:color="auto"/>
              <w:left w:val="single" w:sz="4" w:space="0" w:color="auto"/>
              <w:bottom w:val="single" w:sz="4" w:space="0" w:color="auto"/>
              <w:right w:val="single" w:sz="4" w:space="0" w:color="auto"/>
            </w:tcBorders>
          </w:tcPr>
          <w:p w14:paraId="4809E24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E39E7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E70939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DB1B3D"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3B0D80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4F8BA5C8" w14:textId="77777777" w:rsidTr="000624E1">
        <w:tc>
          <w:tcPr>
            <w:tcW w:w="720" w:type="dxa"/>
            <w:tcBorders>
              <w:top w:val="single" w:sz="4" w:space="0" w:color="auto"/>
              <w:left w:val="single" w:sz="4" w:space="0" w:color="auto"/>
              <w:bottom w:val="single" w:sz="4" w:space="0" w:color="auto"/>
              <w:right w:val="single" w:sz="4" w:space="0" w:color="auto"/>
            </w:tcBorders>
          </w:tcPr>
          <w:p w14:paraId="286D4FC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49B4A6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8256F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E294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9163F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B44A1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847412" w14:paraId="35C82B7F" w14:textId="77777777" w:rsidTr="000624E1">
        <w:tc>
          <w:tcPr>
            <w:tcW w:w="720" w:type="dxa"/>
            <w:tcBorders>
              <w:top w:val="single" w:sz="4" w:space="0" w:color="auto"/>
              <w:left w:val="single" w:sz="4" w:space="0" w:color="auto"/>
              <w:bottom w:val="single" w:sz="4" w:space="0" w:color="auto"/>
              <w:right w:val="single" w:sz="4" w:space="0" w:color="auto"/>
            </w:tcBorders>
          </w:tcPr>
          <w:p w14:paraId="3B63B782"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B83C57F"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93CA0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D624B6"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334B4737"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9F7CE7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2B7872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43BE174D" w14:textId="77777777" w:rsidTr="000624E1">
        <w:tc>
          <w:tcPr>
            <w:tcW w:w="720" w:type="dxa"/>
            <w:tcBorders>
              <w:top w:val="single" w:sz="4" w:space="0" w:color="auto"/>
              <w:left w:val="single" w:sz="4" w:space="0" w:color="auto"/>
              <w:bottom w:val="single" w:sz="4" w:space="0" w:color="auto"/>
              <w:right w:val="single" w:sz="4" w:space="0" w:color="auto"/>
            </w:tcBorders>
          </w:tcPr>
          <w:p w14:paraId="5B3982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85225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8012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60A4B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CDB8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09F717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D183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847412" w14:paraId="3EBC8DC6" w14:textId="77777777" w:rsidTr="000624E1">
        <w:tc>
          <w:tcPr>
            <w:tcW w:w="720" w:type="dxa"/>
            <w:tcBorders>
              <w:top w:val="single" w:sz="4" w:space="0" w:color="auto"/>
              <w:left w:val="single" w:sz="4" w:space="0" w:color="auto"/>
              <w:bottom w:val="single" w:sz="4" w:space="0" w:color="auto"/>
              <w:right w:val="single" w:sz="4" w:space="0" w:color="auto"/>
            </w:tcBorders>
          </w:tcPr>
          <w:p w14:paraId="6E90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F0C84B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4CCC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51310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1CD24BD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AB3FB00"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B119E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63C54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37A87E7" w14:textId="77777777" w:rsidR="0034576C" w:rsidRPr="00F566BF" w:rsidRDefault="0034576C" w:rsidP="000624E1">
            <w:pPr>
              <w:jc w:val="center"/>
              <w:rPr>
                <w:rFonts w:ascii="GHEA Grapalat" w:hAnsi="GHEA Grapalat"/>
                <w:sz w:val="20"/>
                <w:szCs w:val="20"/>
                <w:lang w:val="hy-AM"/>
              </w:rPr>
            </w:pPr>
          </w:p>
        </w:tc>
      </w:tr>
      <w:tr w:rsidR="0034576C" w:rsidRPr="00847412" w14:paraId="70099005"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297AB49"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F92FED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5483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B68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3C0748A"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94393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02B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3F36E891" w14:textId="77777777" w:rsidTr="000624E1">
        <w:tc>
          <w:tcPr>
            <w:tcW w:w="720" w:type="dxa"/>
            <w:tcBorders>
              <w:top w:val="single" w:sz="4" w:space="0" w:color="auto"/>
              <w:left w:val="single" w:sz="4" w:space="0" w:color="auto"/>
              <w:bottom w:val="single" w:sz="4" w:space="0" w:color="auto"/>
              <w:right w:val="single" w:sz="4" w:space="0" w:color="auto"/>
            </w:tcBorders>
          </w:tcPr>
          <w:p w14:paraId="39E6FD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92A1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5792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A645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6CB74B0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EC6E4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098A6FA1"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884E5E2"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73D5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D0D8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1B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88E9B9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1F3B68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7DADA471"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3571C695" w14:textId="77777777" w:rsidTr="000624E1">
        <w:tc>
          <w:tcPr>
            <w:tcW w:w="720" w:type="dxa"/>
            <w:tcBorders>
              <w:top w:val="single" w:sz="4" w:space="0" w:color="auto"/>
              <w:left w:val="single" w:sz="4" w:space="0" w:color="auto"/>
              <w:bottom w:val="single" w:sz="4" w:space="0" w:color="auto"/>
              <w:right w:val="single" w:sz="4" w:space="0" w:color="auto"/>
            </w:tcBorders>
          </w:tcPr>
          <w:p w14:paraId="1EE91F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05DB0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C06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65E0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6FA74B" w14:textId="77777777" w:rsidR="0034576C" w:rsidRPr="00F566BF" w:rsidRDefault="0034576C" w:rsidP="000624E1">
            <w:pPr>
              <w:jc w:val="center"/>
              <w:rPr>
                <w:rFonts w:ascii="GHEA Grapalat" w:hAnsi="GHEA Grapalat"/>
                <w:sz w:val="20"/>
                <w:szCs w:val="20"/>
              </w:rPr>
            </w:pPr>
          </w:p>
        </w:tc>
      </w:tr>
      <w:tr w:rsidR="0034576C" w:rsidRPr="00F566BF" w14:paraId="7AEE0A9E"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8DC0FFA"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5DDF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5526C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0967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1C151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5228A4" w14:textId="77777777" w:rsidR="0034576C" w:rsidRPr="00F566BF" w:rsidRDefault="0034576C" w:rsidP="000624E1">
            <w:pPr>
              <w:jc w:val="center"/>
              <w:rPr>
                <w:rFonts w:ascii="GHEA Grapalat" w:hAnsi="GHEA Grapalat"/>
                <w:sz w:val="20"/>
                <w:szCs w:val="20"/>
              </w:rPr>
            </w:pPr>
          </w:p>
        </w:tc>
      </w:tr>
      <w:tr w:rsidR="0034576C" w:rsidRPr="00F566BF" w14:paraId="796BC066" w14:textId="77777777" w:rsidTr="000624E1">
        <w:tc>
          <w:tcPr>
            <w:tcW w:w="720" w:type="dxa"/>
            <w:tcBorders>
              <w:top w:val="single" w:sz="4" w:space="0" w:color="auto"/>
              <w:left w:val="single" w:sz="4" w:space="0" w:color="auto"/>
              <w:bottom w:val="single" w:sz="4" w:space="0" w:color="auto"/>
              <w:right w:val="single" w:sz="4" w:space="0" w:color="auto"/>
            </w:tcBorders>
          </w:tcPr>
          <w:p w14:paraId="191A56F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2864C0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1F27F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C375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1F503C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9F32C6" w14:textId="77777777" w:rsidR="0034576C" w:rsidRPr="00F566BF" w:rsidRDefault="0034576C" w:rsidP="000624E1">
            <w:pPr>
              <w:jc w:val="center"/>
              <w:rPr>
                <w:rFonts w:ascii="GHEA Grapalat" w:hAnsi="GHEA Grapalat"/>
                <w:sz w:val="20"/>
                <w:szCs w:val="20"/>
              </w:rPr>
            </w:pPr>
          </w:p>
        </w:tc>
      </w:tr>
      <w:tr w:rsidR="0034576C" w:rsidRPr="00F566BF" w14:paraId="121B5880" w14:textId="77777777" w:rsidTr="000624E1">
        <w:tc>
          <w:tcPr>
            <w:tcW w:w="720" w:type="dxa"/>
            <w:tcBorders>
              <w:top w:val="single" w:sz="4" w:space="0" w:color="auto"/>
              <w:left w:val="single" w:sz="4" w:space="0" w:color="auto"/>
              <w:bottom w:val="single" w:sz="4" w:space="0" w:color="auto"/>
              <w:right w:val="single" w:sz="4" w:space="0" w:color="auto"/>
            </w:tcBorders>
          </w:tcPr>
          <w:p w14:paraId="35C10D8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30D34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E261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91D5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20B65F9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7EE4C7" w14:textId="77777777" w:rsidR="0034576C" w:rsidRPr="00F566BF" w:rsidRDefault="0034576C" w:rsidP="000624E1">
            <w:pPr>
              <w:jc w:val="center"/>
              <w:rPr>
                <w:rFonts w:ascii="GHEA Grapalat" w:hAnsi="GHEA Grapalat"/>
                <w:sz w:val="20"/>
                <w:szCs w:val="20"/>
              </w:rPr>
            </w:pPr>
          </w:p>
        </w:tc>
      </w:tr>
      <w:tr w:rsidR="0034576C" w:rsidRPr="00F566BF" w14:paraId="3A57D9E0" w14:textId="77777777" w:rsidTr="000624E1">
        <w:tc>
          <w:tcPr>
            <w:tcW w:w="720" w:type="dxa"/>
            <w:tcBorders>
              <w:top w:val="single" w:sz="4" w:space="0" w:color="auto"/>
              <w:left w:val="single" w:sz="4" w:space="0" w:color="auto"/>
              <w:bottom w:val="single" w:sz="4" w:space="0" w:color="auto"/>
              <w:right w:val="single" w:sz="4" w:space="0" w:color="auto"/>
            </w:tcBorders>
          </w:tcPr>
          <w:p w14:paraId="3E1ECE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E27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02591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388E4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70B64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6719DC" w14:textId="77777777" w:rsidR="0034576C" w:rsidRPr="00F566BF" w:rsidRDefault="0034576C" w:rsidP="000624E1">
            <w:pPr>
              <w:jc w:val="center"/>
              <w:rPr>
                <w:rFonts w:ascii="GHEA Grapalat" w:hAnsi="GHEA Grapalat"/>
                <w:sz w:val="20"/>
                <w:szCs w:val="20"/>
              </w:rPr>
            </w:pPr>
          </w:p>
        </w:tc>
      </w:tr>
      <w:tr w:rsidR="0034576C" w:rsidRPr="00F566BF" w14:paraId="715419A0" w14:textId="77777777" w:rsidTr="000624E1">
        <w:tc>
          <w:tcPr>
            <w:tcW w:w="720" w:type="dxa"/>
            <w:tcBorders>
              <w:top w:val="single" w:sz="4" w:space="0" w:color="auto"/>
              <w:left w:val="single" w:sz="4" w:space="0" w:color="auto"/>
              <w:bottom w:val="single" w:sz="4" w:space="0" w:color="auto"/>
              <w:right w:val="single" w:sz="4" w:space="0" w:color="auto"/>
            </w:tcBorders>
          </w:tcPr>
          <w:p w14:paraId="574E2EC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648D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5A032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F756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2508D7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44E6B8" w14:textId="77777777" w:rsidR="0034576C" w:rsidRPr="00F566BF" w:rsidRDefault="0034576C" w:rsidP="000624E1">
            <w:pPr>
              <w:jc w:val="center"/>
              <w:rPr>
                <w:rFonts w:ascii="GHEA Grapalat" w:hAnsi="GHEA Grapalat"/>
                <w:sz w:val="20"/>
                <w:szCs w:val="20"/>
              </w:rPr>
            </w:pPr>
          </w:p>
        </w:tc>
      </w:tr>
    </w:tbl>
    <w:p w14:paraId="0FB93DDF" w14:textId="121BDB33" w:rsidR="00F02279" w:rsidRDefault="00F02279" w:rsidP="00F02279">
      <w:pPr>
        <w:jc w:val="right"/>
        <w:rPr>
          <w:rFonts w:ascii="GHEA Grapalat" w:hAnsi="GHEA Grapalat"/>
        </w:rPr>
      </w:pPr>
    </w:p>
    <w:p w14:paraId="51B4E3C8" w14:textId="23934899" w:rsidR="0034576C" w:rsidRDefault="0034576C" w:rsidP="00F02279">
      <w:pPr>
        <w:jc w:val="right"/>
        <w:rPr>
          <w:rFonts w:ascii="GHEA Grapalat" w:hAnsi="GHEA Grapalat"/>
        </w:rPr>
      </w:pPr>
    </w:p>
    <w:p w14:paraId="6454E05C" w14:textId="27300DE7" w:rsidR="0034576C" w:rsidRDefault="0034576C" w:rsidP="00F02279">
      <w:pPr>
        <w:jc w:val="right"/>
        <w:rPr>
          <w:rFonts w:ascii="GHEA Grapalat" w:hAnsi="GHEA Grapalat"/>
          <w:lang w:val="hy-AM"/>
        </w:rPr>
      </w:pPr>
    </w:p>
    <w:p w14:paraId="62452AB2" w14:textId="77777777" w:rsidR="007C5EDC" w:rsidRDefault="007C5EDC" w:rsidP="00F02279">
      <w:pPr>
        <w:jc w:val="right"/>
        <w:rPr>
          <w:rFonts w:ascii="GHEA Grapalat" w:hAnsi="GHEA Grapalat"/>
          <w:lang w:val="hy-AM"/>
        </w:rPr>
      </w:pPr>
    </w:p>
    <w:p w14:paraId="1283DA44" w14:textId="77777777" w:rsidR="007C5EDC" w:rsidRDefault="007C5EDC" w:rsidP="00F02279">
      <w:pPr>
        <w:jc w:val="right"/>
        <w:rPr>
          <w:rFonts w:ascii="GHEA Grapalat" w:hAnsi="GHEA Grapalat"/>
          <w:lang w:val="hy-AM"/>
        </w:rPr>
      </w:pPr>
    </w:p>
    <w:p w14:paraId="67590FE2" w14:textId="77777777" w:rsidR="007C5EDC" w:rsidRDefault="007C5EDC" w:rsidP="00F02279">
      <w:pPr>
        <w:jc w:val="right"/>
        <w:rPr>
          <w:rFonts w:ascii="GHEA Grapalat" w:hAnsi="GHEA Grapalat"/>
          <w:lang w:val="hy-AM"/>
        </w:rPr>
      </w:pPr>
    </w:p>
    <w:p w14:paraId="5EC33F3F" w14:textId="77777777" w:rsidR="007C5EDC" w:rsidRDefault="007C5EDC" w:rsidP="00F02279">
      <w:pPr>
        <w:jc w:val="right"/>
        <w:rPr>
          <w:rFonts w:ascii="GHEA Grapalat" w:hAnsi="GHEA Grapalat"/>
          <w:lang w:val="hy-AM"/>
        </w:rPr>
      </w:pPr>
    </w:p>
    <w:p w14:paraId="035E2E2E" w14:textId="77777777" w:rsidR="007C5EDC" w:rsidRDefault="007C5EDC" w:rsidP="00F02279">
      <w:pPr>
        <w:jc w:val="right"/>
        <w:rPr>
          <w:rFonts w:ascii="GHEA Grapalat" w:hAnsi="GHEA Grapalat"/>
          <w:lang w:val="hy-AM"/>
        </w:rPr>
      </w:pPr>
    </w:p>
    <w:p w14:paraId="4F1E4977" w14:textId="77777777" w:rsidR="007C5EDC" w:rsidRDefault="007C5EDC" w:rsidP="00F02279">
      <w:pPr>
        <w:jc w:val="right"/>
        <w:rPr>
          <w:rFonts w:ascii="GHEA Grapalat" w:hAnsi="GHEA Grapalat"/>
          <w:lang w:val="hy-AM"/>
        </w:rPr>
      </w:pPr>
    </w:p>
    <w:p w14:paraId="57F54141" w14:textId="77777777" w:rsidR="007C5EDC" w:rsidRDefault="007C5EDC" w:rsidP="00F02279">
      <w:pPr>
        <w:jc w:val="right"/>
        <w:rPr>
          <w:rFonts w:ascii="GHEA Grapalat" w:hAnsi="GHEA Grapalat"/>
          <w:lang w:val="hy-AM"/>
        </w:rPr>
      </w:pPr>
    </w:p>
    <w:p w14:paraId="76D55172" w14:textId="77777777" w:rsidR="007C5EDC" w:rsidRDefault="007C5EDC" w:rsidP="00F02279">
      <w:pPr>
        <w:jc w:val="right"/>
        <w:rPr>
          <w:rFonts w:ascii="GHEA Grapalat" w:hAnsi="GHEA Grapalat"/>
          <w:lang w:val="hy-AM"/>
        </w:rPr>
      </w:pPr>
    </w:p>
    <w:p w14:paraId="70A285C3" w14:textId="77777777" w:rsidR="007C5EDC" w:rsidRPr="007C5EDC" w:rsidRDefault="007C5EDC" w:rsidP="00F02279">
      <w:pPr>
        <w:jc w:val="right"/>
        <w:rPr>
          <w:rFonts w:ascii="GHEA Grapalat" w:hAnsi="GHEA Grapalat"/>
          <w:lang w:val="hy-AM"/>
        </w:rPr>
      </w:pPr>
    </w:p>
    <w:p w14:paraId="799220A5" w14:textId="75FB4FF3" w:rsidR="0034576C" w:rsidRDefault="0034576C" w:rsidP="00F02279">
      <w:pPr>
        <w:jc w:val="right"/>
        <w:rPr>
          <w:rFonts w:ascii="GHEA Grapalat" w:hAnsi="GHEA Grapalat"/>
        </w:rPr>
      </w:pPr>
    </w:p>
    <w:p w14:paraId="453720C7" w14:textId="77777777" w:rsidR="0034576C" w:rsidRPr="00FB1EC7" w:rsidRDefault="0034576C" w:rsidP="00F02279">
      <w:pPr>
        <w:jc w:val="right"/>
        <w:rPr>
          <w:rFonts w:ascii="GHEA Grapalat" w:hAnsi="GHEA Grapalat"/>
        </w:rPr>
      </w:pPr>
    </w:p>
    <w:p w14:paraId="5087428B" w14:textId="7346A61F" w:rsidR="00F02279" w:rsidRPr="00785E88" w:rsidRDefault="00F02279" w:rsidP="00F02279">
      <w:pPr>
        <w:pStyle w:val="31"/>
        <w:spacing w:line="240" w:lineRule="auto"/>
        <w:jc w:val="right"/>
        <w:rPr>
          <w:rFonts w:ascii="GHEA Grapalat" w:hAnsi="GHEA Grapalat" w:cs="Sylfaen"/>
          <w:b/>
        </w:rPr>
      </w:pPr>
      <w:r w:rsidRPr="00785E88">
        <w:rPr>
          <w:rFonts w:ascii="GHEA Grapalat" w:hAnsi="GHEA Grapalat" w:cs="Sylfaen"/>
          <w:b/>
          <w:lang w:val="hy-AM"/>
        </w:rPr>
        <w:lastRenderedPageBreak/>
        <w:t xml:space="preserve">Հավելված </w:t>
      </w:r>
      <w:r w:rsidR="0019419E" w:rsidRPr="00785E88">
        <w:rPr>
          <w:rFonts w:ascii="GHEA Grapalat" w:hAnsi="GHEA Grapalat" w:cs="Sylfaen"/>
          <w:b/>
        </w:rPr>
        <w:t>7</w:t>
      </w:r>
      <w:r w:rsidRPr="00785E88">
        <w:rPr>
          <w:rStyle w:val="af6"/>
          <w:rFonts w:ascii="GHEA Grapalat" w:hAnsi="GHEA Grapalat" w:cs="Sylfaen"/>
          <w:b/>
          <w:color w:val="FFFFFF"/>
        </w:rPr>
        <w:footnoteReference w:id="7"/>
      </w:r>
    </w:p>
    <w:p w14:paraId="7010A09D" w14:textId="44CC97A7" w:rsidR="00F02279" w:rsidRPr="00FB1EC7" w:rsidRDefault="000624E1" w:rsidP="00F02279">
      <w:pPr>
        <w:pStyle w:val="31"/>
        <w:spacing w:line="240" w:lineRule="auto"/>
        <w:jc w:val="right"/>
        <w:rPr>
          <w:rFonts w:ascii="GHEA Grapalat" w:hAnsi="GHEA Grapalat" w:cs="Sylfaen"/>
          <w:b/>
          <w:lang w:val="hy-AM"/>
        </w:rPr>
      </w:pPr>
      <w:r w:rsidRPr="0010499E">
        <w:rPr>
          <w:rFonts w:ascii="GHEA Grapalat" w:hAnsi="GHEA Grapalat" w:cs="Sylfaen"/>
          <w:b/>
          <w:lang w:val="hy-AM"/>
        </w:rPr>
        <w:t>«</w:t>
      </w:r>
      <w:r w:rsidR="007C5EDC" w:rsidRPr="0010499E">
        <w:rPr>
          <w:rFonts w:ascii="GHEA Grapalat" w:hAnsi="GHEA Grapalat" w:cs="Sylfaen"/>
          <w:b/>
          <w:lang w:val="hy-AM"/>
        </w:rPr>
        <w:t>ՔԲԿ</w:t>
      </w:r>
      <w:r w:rsidR="007C5EDC">
        <w:rPr>
          <w:rFonts w:ascii="GHEA Grapalat" w:hAnsi="GHEA Grapalat" w:cs="Sylfaen"/>
          <w:b/>
          <w:lang w:val="hy-AM"/>
        </w:rPr>
        <w:t>-ԳՀԱՇՁԲ</w:t>
      </w:r>
      <w:r w:rsidR="00A84E3F">
        <w:rPr>
          <w:rFonts w:ascii="GHEA Grapalat" w:hAnsi="GHEA Grapalat" w:cs="Sylfaen"/>
          <w:b/>
          <w:lang w:val="hy-AM"/>
        </w:rPr>
        <w:t>-22/</w:t>
      </w:r>
      <w:r w:rsidR="007C5EDC">
        <w:rPr>
          <w:rFonts w:ascii="GHEA Grapalat" w:hAnsi="GHEA Grapalat" w:cs="Sylfaen"/>
          <w:b/>
          <w:lang w:val="hy-AM"/>
        </w:rPr>
        <w:t>22</w:t>
      </w:r>
      <w:r w:rsidRPr="00F566BF">
        <w:rPr>
          <w:rFonts w:ascii="GHEA Grapalat" w:hAnsi="GHEA Grapalat" w:cs="Sylfaen"/>
          <w:b/>
          <w:lang w:val="hy-AM"/>
        </w:rPr>
        <w:t>»</w:t>
      </w:r>
      <w:r w:rsidR="00F02279" w:rsidRPr="00785E88">
        <w:rPr>
          <w:rFonts w:ascii="GHEA Grapalat" w:hAnsi="GHEA Grapalat" w:cs="Sylfaen"/>
          <w:b/>
          <w:lang w:val="hy-AM"/>
        </w:rPr>
        <w:t xml:space="preserve">  ծածկագրով</w:t>
      </w:r>
    </w:p>
    <w:p w14:paraId="48EEAA3C" w14:textId="6242149D" w:rsidR="00F02279" w:rsidRPr="00FB1EC7" w:rsidRDefault="00DF5DFB"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AF819CB" w14:textId="77777777" w:rsidR="00F02279" w:rsidRPr="00FB1EC7" w:rsidRDefault="00F02279" w:rsidP="00F02279">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ՊԵՏՈՒԹՅԱՆ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ԿԱՐԻՔՆԵՐԻ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ՀԱՄԱՐ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B025988" w14:textId="77777777" w:rsidR="00F02279" w:rsidRPr="00FB1EC7" w:rsidRDefault="00F02279" w:rsidP="00F02279">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ՊԵՏԱԿԱՆ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5624B6F2" w14:textId="7F3A2706" w:rsidR="000624E1" w:rsidRPr="000624E1" w:rsidRDefault="000624E1" w:rsidP="000624E1">
      <w:pPr>
        <w:ind w:left="-142" w:firstLine="142"/>
        <w:jc w:val="center"/>
        <w:rPr>
          <w:rFonts w:ascii="GHEA Grapalat" w:hAnsi="GHEA Grapalat" w:cs="Sylfaen"/>
          <w:b/>
          <w:sz w:val="20"/>
          <w:szCs w:val="20"/>
          <w:lang w:val="pt-BR"/>
        </w:rPr>
      </w:pPr>
      <w:r w:rsidRPr="000624E1">
        <w:rPr>
          <w:rFonts w:ascii="GHEA Grapalat" w:hAnsi="GHEA Grapalat" w:cs="Sylfaen"/>
          <w:b/>
          <w:sz w:val="20"/>
          <w:szCs w:val="20"/>
          <w:lang w:val="pt-BR"/>
        </w:rPr>
        <w:t xml:space="preserve">N </w:t>
      </w:r>
      <w:r w:rsidR="0010499E" w:rsidRPr="0010499E">
        <w:rPr>
          <w:rFonts w:ascii="GHEA Grapalat" w:hAnsi="GHEA Grapalat" w:cs="Sylfaen"/>
          <w:b/>
          <w:sz w:val="20"/>
          <w:szCs w:val="20"/>
          <w:lang w:val="pt-BR"/>
        </w:rPr>
        <w:t>«ՔԲԿ-ԳՀԱՇՁԲ-22/22»</w:t>
      </w:r>
      <w:r w:rsidR="0010499E" w:rsidRPr="00785E88">
        <w:rPr>
          <w:rFonts w:ascii="GHEA Grapalat" w:hAnsi="GHEA Grapalat" w:cs="Sylfaen"/>
          <w:b/>
          <w:lang w:val="hy-AM"/>
        </w:rPr>
        <w:t xml:space="preserve">  </w:t>
      </w:r>
    </w:p>
    <w:p w14:paraId="598B5826" w14:textId="1193A869" w:rsidR="000624E1" w:rsidRPr="00F566BF" w:rsidRDefault="000624E1" w:rsidP="000624E1">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D6452">
        <w:rPr>
          <w:rFonts w:ascii="GHEA Grapalat" w:hAnsi="GHEA Grapalat" w:cs="Sylfaen"/>
          <w:sz w:val="20"/>
          <w:u w:val="single"/>
          <w:lang w:val="hy-AM"/>
        </w:rPr>
        <w:t>Երևան</w:t>
      </w:r>
      <w:r w:rsidRPr="00F566BF">
        <w:rPr>
          <w:rFonts w:ascii="GHEA Grapalat" w:hAnsi="GHEA Grapalat" w:cs="Sylfaen"/>
          <w:sz w:val="20"/>
          <w:lang w:val="hy-AM"/>
        </w:rPr>
        <w:t xml:space="preserve">                                                                                    </w:t>
      </w:r>
      <w:r w:rsidRPr="00FD6452">
        <w:rPr>
          <w:rFonts w:ascii="GHEA Grapalat" w:hAnsi="GHEA Grapalat" w:cs="Sylfaen"/>
          <w:sz w:val="20"/>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w:t>
      </w:r>
      <w:r w:rsidR="00FC6A38">
        <w:rPr>
          <w:rFonts w:ascii="GHEA Grapalat" w:hAnsi="GHEA Grapalat" w:cs="Sylfaen"/>
          <w:sz w:val="20"/>
          <w:lang w:val="hy-AM"/>
        </w:rPr>
        <w:t>2</w:t>
      </w:r>
      <w:r w:rsidRPr="00FD6452">
        <w:rPr>
          <w:rFonts w:ascii="GHEA Grapalat" w:hAnsi="GHEA Grapalat" w:cs="Sylfaen"/>
          <w:sz w:val="20"/>
          <w:lang w:val="hy-AM"/>
        </w:rPr>
        <w:t>2</w:t>
      </w:r>
      <w:r w:rsidRPr="00F566BF">
        <w:rPr>
          <w:rFonts w:ascii="GHEA Grapalat" w:hAnsi="GHEA Grapalat" w:cs="Sylfaen"/>
          <w:sz w:val="20"/>
          <w:lang w:val="hy-AM"/>
        </w:rPr>
        <w:t xml:space="preserve"> թ.</w:t>
      </w:r>
    </w:p>
    <w:p w14:paraId="51C19BC5" w14:textId="77777777" w:rsidR="000624E1" w:rsidRPr="00F566BF" w:rsidRDefault="000624E1" w:rsidP="000624E1">
      <w:pPr>
        <w:tabs>
          <w:tab w:val="left" w:pos="720"/>
          <w:tab w:val="left" w:pos="1440"/>
          <w:tab w:val="left" w:pos="8865"/>
        </w:tabs>
        <w:jc w:val="both"/>
        <w:rPr>
          <w:rFonts w:ascii="GHEA Grapalat" w:hAnsi="GHEA Grapalat" w:cs="Sylfaen"/>
          <w:sz w:val="20"/>
          <w:lang w:val="hy-AM"/>
        </w:rPr>
      </w:pPr>
    </w:p>
    <w:p w14:paraId="2B6C512F" w14:textId="67951391" w:rsidR="00F02279" w:rsidRPr="00FB1EC7" w:rsidRDefault="007C5EDC" w:rsidP="000624E1">
      <w:pPr>
        <w:ind w:firstLine="720"/>
        <w:jc w:val="both"/>
        <w:rPr>
          <w:rFonts w:ascii="GHEA Grapalat" w:hAnsi="GHEA Grapalat" w:cs="Sylfaen"/>
          <w:sz w:val="20"/>
          <w:szCs w:val="20"/>
          <w:lang w:val="pt-BR"/>
        </w:rPr>
      </w:pPr>
      <w:r w:rsidRPr="000777C5">
        <w:rPr>
          <w:rFonts w:ascii="GHEA Grapalat" w:hAnsi="GHEA Grapalat" w:cs="GHEA Grapalat"/>
          <w:sz w:val="20"/>
          <w:szCs w:val="20"/>
          <w:lang w:val="pt-BR"/>
        </w:rPr>
        <w:t>ՀՀ ԱՆ «Քրեակատարողական բժշկության կենտրոն» ՊՈԱԿ-ն</w:t>
      </w:r>
      <w:r w:rsidR="000624E1">
        <w:rPr>
          <w:rFonts w:ascii="GHEA Grapalat" w:hAnsi="GHEA Grapalat" w:cs="Times Armenian"/>
          <w:sz w:val="20"/>
          <w:lang w:val="hy-AM"/>
        </w:rPr>
        <w:t xml:space="preserve">, </w:t>
      </w:r>
      <w:r w:rsidR="000624E1">
        <w:rPr>
          <w:rFonts w:ascii="GHEA Grapalat" w:hAnsi="GHEA Grapalat" w:cs="Sylfaen"/>
          <w:sz w:val="20"/>
          <w:lang w:val="hy-AM"/>
        </w:rPr>
        <w:t>ի</w:t>
      </w:r>
      <w:r w:rsidR="000624E1">
        <w:rPr>
          <w:rFonts w:ascii="GHEA Grapalat" w:hAnsi="GHEA Grapalat" w:cs="Times Armenian"/>
          <w:sz w:val="20"/>
          <w:lang w:val="hy-AM"/>
        </w:rPr>
        <w:t xml:space="preserve"> </w:t>
      </w:r>
      <w:r w:rsidR="000624E1">
        <w:rPr>
          <w:rFonts w:ascii="GHEA Grapalat" w:hAnsi="GHEA Grapalat" w:cs="Sylfaen"/>
          <w:sz w:val="20"/>
          <w:lang w:val="hy-AM"/>
        </w:rPr>
        <w:t>դեմս</w:t>
      </w:r>
      <w:r w:rsidR="000624E1">
        <w:rPr>
          <w:rFonts w:ascii="GHEA Grapalat" w:hAnsi="GHEA Grapalat" w:cs="Times Armenian"/>
          <w:sz w:val="20"/>
          <w:lang w:val="hy-AM"/>
        </w:rPr>
        <w:t xml:space="preserve"> </w:t>
      </w:r>
      <w:r>
        <w:rPr>
          <w:rFonts w:ascii="GHEA Grapalat" w:hAnsi="GHEA Grapalat" w:cs="Times Armenian"/>
          <w:sz w:val="20"/>
          <w:lang w:val="hy-AM"/>
        </w:rPr>
        <w:t>տնօրեն Կ. Մանուկյանի</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որը</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գործում</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է</w:t>
      </w:r>
      <w:r w:rsidR="000624E1" w:rsidRPr="00F566BF">
        <w:rPr>
          <w:rFonts w:ascii="GHEA Grapalat" w:hAnsi="GHEA Grapalat" w:cs="Times Armenian"/>
          <w:sz w:val="20"/>
          <w:lang w:val="hy-AM"/>
        </w:rPr>
        <w:t xml:space="preserve"> </w:t>
      </w:r>
      <w:r>
        <w:rPr>
          <w:rFonts w:ascii="GHEA Grapalat" w:hAnsi="GHEA Grapalat" w:cs="Times Armenian"/>
          <w:sz w:val="20"/>
          <w:lang w:val="hy-AM"/>
        </w:rPr>
        <w:t>կազմակերպության</w:t>
      </w:r>
      <w:r w:rsidR="000624E1" w:rsidRPr="000624E1">
        <w:rPr>
          <w:rFonts w:ascii="GHEA Grapalat" w:hAnsi="GHEA Grapalat" w:cs="Times Armenian"/>
          <w:sz w:val="20"/>
          <w:lang w:val="hy-AM"/>
        </w:rPr>
        <w:t xml:space="preserve"> </w:t>
      </w:r>
      <w:r w:rsidR="000624E1" w:rsidRPr="00F566BF">
        <w:rPr>
          <w:rFonts w:ascii="GHEA Grapalat" w:hAnsi="GHEA Grapalat" w:cs="Sylfaen"/>
          <w:sz w:val="20"/>
          <w:lang w:val="hy-AM"/>
        </w:rPr>
        <w:t>կանոնադրության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հիման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վրա</w:t>
      </w:r>
      <w:r w:rsidR="000624E1" w:rsidRPr="00FB1EC7">
        <w:rPr>
          <w:rFonts w:ascii="GHEA Grapalat" w:hAnsi="GHEA Grapalat" w:cs="Sylfaen"/>
          <w:sz w:val="20"/>
          <w:szCs w:val="20"/>
          <w:lang w:val="pt-BR"/>
        </w:rPr>
        <w:t xml:space="preserve"> </w:t>
      </w:r>
      <w:r w:rsidR="00F02279" w:rsidRPr="00FB1EC7">
        <w:rPr>
          <w:rFonts w:ascii="GHEA Grapalat" w:hAnsi="GHEA Grapalat" w:cs="Sylfaen"/>
          <w:sz w:val="20"/>
          <w:szCs w:val="20"/>
          <w:lang w:val="pt-BR"/>
        </w:rPr>
        <w:t>(այսուհետ՝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158C3AB4" w:rsidR="00F02279" w:rsidRPr="00FB1EC7" w:rsidRDefault="00F02279" w:rsidP="00D94ECD">
      <w:pPr>
        <w:ind w:firstLine="720"/>
        <w:jc w:val="both"/>
        <w:rPr>
          <w:rFonts w:ascii="GHEA Grapalat" w:hAnsi="GHEA Grapalat"/>
          <w:sz w:val="20"/>
          <w:szCs w:val="20"/>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00C34135">
        <w:rPr>
          <w:rFonts w:ascii="GHEA Grapalat" w:hAnsi="GHEA Grapalat" w:cs="Sylfaen"/>
          <w:sz w:val="20"/>
          <w:szCs w:val="20"/>
          <w:lang w:val="hy-AM"/>
        </w:rPr>
        <w:t xml:space="preserve"> «Քրեակատարողական բժշկության կենտրոն» ՊՈԱԿ-ի </w:t>
      </w:r>
      <w:r w:rsidR="00FC6A38" w:rsidRPr="000D242F">
        <w:rPr>
          <w:rFonts w:ascii="GHEA Grapalat" w:eastAsia="Calibri" w:hAnsi="GHEA Grapalat" w:cs="Sylfaen"/>
          <w:sz w:val="20"/>
          <w:szCs w:val="22"/>
          <w:lang w:val="hy-AM"/>
        </w:rPr>
        <w:t xml:space="preserve">շենքի ընթացիկ նորոգման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0AAFA8B" w14:textId="0D8A3078" w:rsidR="00CC5AF2" w:rsidRPr="00CC5AF2" w:rsidRDefault="00CC5AF2" w:rsidP="00CC5AF2">
      <w:pPr>
        <w:tabs>
          <w:tab w:val="left" w:pos="1134"/>
        </w:tabs>
        <w:ind w:firstLine="720"/>
        <w:jc w:val="both"/>
        <w:rPr>
          <w:rFonts w:ascii="GHEA Grapalat" w:hAnsi="GHEA Grapalat" w:cs="Sylfaen"/>
          <w:sz w:val="20"/>
          <w:szCs w:val="20"/>
          <w:lang w:val="pt-BR"/>
        </w:rPr>
      </w:pPr>
      <w:r w:rsidRPr="00CC5AF2">
        <w:rPr>
          <w:rFonts w:ascii="GHEA Grapalat" w:hAnsi="GHEA Grapalat"/>
          <w:sz w:val="20"/>
          <w:szCs w:val="20"/>
          <w:lang w:val="es-ES"/>
        </w:rPr>
        <w:t>1.3</w:t>
      </w:r>
      <w:r w:rsidRPr="00CC5AF2">
        <w:rPr>
          <w:rFonts w:ascii="GHEA Grapalat" w:hAnsi="GHEA Grapalat"/>
          <w:sz w:val="20"/>
          <w:szCs w:val="20"/>
          <w:lang w:val="es-ES"/>
        </w:rPr>
        <w:tab/>
        <w:t>Պ</w:t>
      </w:r>
      <w:r w:rsidRPr="00CC5AF2">
        <w:rPr>
          <w:rFonts w:ascii="GHEA Grapalat" w:hAnsi="GHEA Grapalat" w:cs="Sylfaen"/>
          <w:sz w:val="20"/>
          <w:szCs w:val="20"/>
          <w:lang w:val="pt-BR"/>
        </w:rPr>
        <w:t>այմանագրով</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նախատեսված</w:t>
      </w:r>
      <w:r w:rsidRPr="00CC5AF2">
        <w:rPr>
          <w:rFonts w:ascii="GHEA Grapalat" w:hAnsi="GHEA Grapalat" w:cs="Times Armenian"/>
          <w:sz w:val="20"/>
          <w:szCs w:val="20"/>
          <w:lang w:val="es-ES"/>
        </w:rPr>
        <w:t xml:space="preserve"> ա</w:t>
      </w:r>
      <w:r w:rsidRPr="00CC5AF2">
        <w:rPr>
          <w:rFonts w:ascii="GHEA Grapalat" w:hAnsi="GHEA Grapalat" w:cs="Sylfaen"/>
          <w:sz w:val="20"/>
          <w:szCs w:val="20"/>
          <w:lang w:val="pt-BR"/>
        </w:rPr>
        <w:t>շխատանքները</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իրականացվում</w:t>
      </w:r>
      <w:r w:rsidRPr="00CC5AF2">
        <w:rPr>
          <w:rFonts w:ascii="GHEA Grapalat" w:hAnsi="GHEA Grapalat" w:cs="Arial"/>
          <w:sz w:val="20"/>
          <w:szCs w:val="20"/>
          <w:lang w:val="hy-AM"/>
        </w:rPr>
        <w:t>՝ պայմանագիրը ուժի մեջ մտնելու օրվանից հաշված</w:t>
      </w:r>
      <w:r w:rsidRPr="00CC5AF2">
        <w:rPr>
          <w:rFonts w:ascii="GHEA Grapalat" w:hAnsi="GHEA Grapalat" w:cs="Arial"/>
          <w:sz w:val="20"/>
          <w:szCs w:val="20"/>
          <w:lang w:val="pt-BR"/>
        </w:rPr>
        <w:t xml:space="preserve"> </w:t>
      </w:r>
      <w:r w:rsidR="003E2995" w:rsidRPr="003E2995">
        <w:rPr>
          <w:rFonts w:ascii="GHEA Grapalat" w:hAnsi="GHEA Grapalat" w:cs="Arial"/>
          <w:sz w:val="20"/>
          <w:szCs w:val="20"/>
          <w:lang w:val="es-ES"/>
        </w:rPr>
        <w:t xml:space="preserve"> ____  </w:t>
      </w:r>
      <w:r w:rsidRPr="00CC5AF2">
        <w:rPr>
          <w:rFonts w:ascii="GHEA Grapalat" w:hAnsi="GHEA Grapalat" w:cs="Arial"/>
          <w:sz w:val="20"/>
          <w:szCs w:val="20"/>
          <w:lang w:val="pt-BR"/>
        </w:rPr>
        <w:t xml:space="preserve"> </w:t>
      </w:r>
      <w:r w:rsidRPr="00CC5AF2">
        <w:rPr>
          <w:rFonts w:ascii="GHEA Grapalat" w:hAnsi="GHEA Grapalat" w:cs="Arial"/>
          <w:sz w:val="20"/>
          <w:szCs w:val="20"/>
          <w:lang w:val="hy-AM"/>
        </w:rPr>
        <w:t>օրացուցային օրվա ընթացքում</w:t>
      </w:r>
      <w:r w:rsidRPr="00CC5AF2">
        <w:rPr>
          <w:rFonts w:ascii="GHEA Grapalat" w:hAnsi="GHEA Grapalat" w:cs="Sylfaen"/>
          <w:sz w:val="20"/>
          <w:szCs w:val="20"/>
          <w:lang w:val="pt-BR"/>
        </w:rPr>
        <w:t xml:space="preserve">: </w:t>
      </w:r>
    </w:p>
    <w:p w14:paraId="024C781F"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77777777"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48576DD"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4C53E942" w14:textId="77777777" w:rsidR="00F02279" w:rsidRPr="00FB1EC7" w:rsidRDefault="00F02279" w:rsidP="00F02279">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4A285B9F"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094FCA0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4205D57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lastRenderedPageBreak/>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5A487726" w14:textId="75912139" w:rsidR="00207999" w:rsidRDefault="00F02279" w:rsidP="00F02279">
      <w:pPr>
        <w:tabs>
          <w:tab w:val="left" w:pos="1276"/>
        </w:tabs>
        <w:ind w:firstLine="720"/>
        <w:jc w:val="both"/>
        <w:rPr>
          <w:rFonts w:ascii="GHEA Grapalat" w:hAnsi="GHEA Grapalat" w:cs="Sylfaen"/>
          <w:sz w:val="20"/>
          <w:szCs w:val="20"/>
          <w:lang w:val="hy-AM"/>
        </w:rPr>
      </w:pPr>
      <w:r w:rsidRPr="00207999">
        <w:rPr>
          <w:rFonts w:ascii="GHEA Grapalat" w:hAnsi="GHEA Grapalat"/>
          <w:sz w:val="20"/>
          <w:szCs w:val="20"/>
          <w:lang w:val="es-ES"/>
        </w:rPr>
        <w:t>3.4.9 Պ</w:t>
      </w:r>
      <w:r w:rsidRPr="00207999">
        <w:rPr>
          <w:rFonts w:ascii="GHEA Grapalat" w:hAnsi="GHEA Grapalat" w:cs="Sylfaen"/>
          <w:sz w:val="20"/>
          <w:szCs w:val="20"/>
          <w:lang w:val="hy-AM"/>
        </w:rPr>
        <w:t>այմանագրով</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երաշխիքային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ժամկետ</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է</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սահմանվում</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Պատվիրատուի</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կողմից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ողջ</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ծավալով</w:t>
      </w:r>
      <w:r w:rsidRPr="00207999">
        <w:rPr>
          <w:rFonts w:ascii="GHEA Grapalat" w:hAnsi="GHEA Grapalat" w:cs="Times Armenian"/>
          <w:sz w:val="20"/>
          <w:szCs w:val="20"/>
          <w:lang w:val="es-ES"/>
        </w:rPr>
        <w:t xml:space="preserve"> Ա</w:t>
      </w:r>
      <w:r w:rsidRPr="00207999">
        <w:rPr>
          <w:rFonts w:ascii="GHEA Grapalat" w:hAnsi="GHEA Grapalat" w:cs="Sylfaen"/>
          <w:sz w:val="20"/>
          <w:szCs w:val="20"/>
          <w:lang w:val="hy-AM"/>
        </w:rPr>
        <w:t>շխատանքն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ընդունվելու</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հաջորդող</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հաշված</w:t>
      </w:r>
      <w:r w:rsidRPr="00207999">
        <w:rPr>
          <w:rFonts w:ascii="GHEA Grapalat" w:hAnsi="GHEA Grapalat" w:cs="Sylfaen"/>
          <w:sz w:val="20"/>
          <w:szCs w:val="20"/>
          <w:lang w:val="es-ES"/>
        </w:rPr>
        <w:t xml:space="preserve"> </w:t>
      </w:r>
      <w:r w:rsidR="00207999" w:rsidRPr="00FB1EC7">
        <w:rPr>
          <w:rFonts w:ascii="GHEA Grapalat" w:hAnsi="GHEA Grapalat" w:cs="Sylfaen"/>
          <w:sz w:val="20"/>
          <w:szCs w:val="20"/>
          <w:lang w:val="hy-AM"/>
        </w:rPr>
        <w:t>365 օրացուցային օր</w:t>
      </w:r>
      <w:r w:rsidR="00207999">
        <w:rPr>
          <w:rFonts w:ascii="GHEA Grapalat" w:hAnsi="GHEA Grapalat" w:cs="Sylfaen"/>
          <w:sz w:val="20"/>
          <w:szCs w:val="20"/>
          <w:lang w:val="es-ES"/>
        </w:rPr>
        <w:t>ը</w:t>
      </w:r>
      <w:r w:rsidR="00207999" w:rsidRPr="00FB1EC7">
        <w:rPr>
          <w:rFonts w:ascii="GHEA Grapalat" w:hAnsi="GHEA Grapalat" w:cs="Sylfaen"/>
          <w:sz w:val="20"/>
          <w:szCs w:val="20"/>
          <w:lang w:val="hy-AM"/>
        </w:rPr>
        <w:t>։</w:t>
      </w:r>
      <w:r w:rsidRPr="00207999">
        <w:rPr>
          <w:rFonts w:ascii="GHEA Grapalat" w:hAnsi="GHEA Grapalat" w:cs="Sylfaen"/>
          <w:sz w:val="20"/>
          <w:szCs w:val="20"/>
          <w:lang w:val="hy-AM"/>
        </w:rPr>
        <w:t xml:space="preserve"> Եթե երաշխիքային ժամկետի ընթացքում ի հայտ են եկել </w:t>
      </w:r>
      <w:r w:rsidRPr="00207999">
        <w:rPr>
          <w:rFonts w:ascii="GHEA Grapalat" w:hAnsi="GHEA Grapalat"/>
          <w:sz w:val="20"/>
          <w:szCs w:val="20"/>
          <w:lang w:val="hy-AM"/>
        </w:rPr>
        <w:t xml:space="preserve">կատարված Աշխատանքի </w:t>
      </w:r>
      <w:r w:rsidRPr="00207999">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p>
    <w:p w14:paraId="0C1444DA" w14:textId="7EB19CA1" w:rsidR="00207999"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Times Armenian"/>
          <w:sz w:val="20"/>
          <w:szCs w:val="20"/>
          <w:lang w:val="es-ES"/>
        </w:rPr>
        <w:t xml:space="preserve">3.4.10 </w:t>
      </w:r>
      <w:r w:rsidRPr="00FB1EC7">
        <w:rPr>
          <w:rFonts w:ascii="GHEA Grapalat" w:hAnsi="GHEA Grapalat" w:cs="Sylfaen"/>
          <w:sz w:val="20"/>
          <w:szCs w:val="20"/>
          <w:lang w:val="hy-AM"/>
        </w:rPr>
        <w:t>Կապալի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օբյեկտի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մասերի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կոնստրուկցիաներ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օգտագործվ</w:t>
      </w:r>
      <w:r w:rsidR="0019419E" w:rsidRPr="004B2068">
        <w:rPr>
          <w:rFonts w:ascii="GHEA Grapalat" w:hAnsi="GHEA Grapalat" w:cs="Sylfaen"/>
          <w:sz w:val="20"/>
          <w:szCs w:val="20"/>
          <w:lang w:val="hy-AM"/>
        </w:rPr>
        <w:t xml:space="preserve">ելիք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նյութերի</w:t>
      </w:r>
      <w:r w:rsidRPr="00FB1EC7">
        <w:rPr>
          <w:rFonts w:ascii="GHEA Grapalat" w:hAnsi="GHEA Grapalat" w:cs="Arial"/>
          <w:sz w:val="20"/>
          <w:szCs w:val="20"/>
          <w:lang w:val="hy-AM"/>
        </w:rPr>
        <w:t xml:space="preserve"> </w:t>
      </w:r>
      <w:r w:rsidR="0019419E" w:rsidRPr="004B2068">
        <w:rPr>
          <w:rFonts w:ascii="GHEA Grapalat" w:hAnsi="GHEA Grapalat" w:cs="Arial"/>
          <w:sz w:val="20"/>
          <w:szCs w:val="20"/>
          <w:lang w:val="hy-AM"/>
        </w:rPr>
        <w:t xml:space="preserve">և (կամ) սարքերի ու սարքավորումների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ժամկետներին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ներկայացվող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նվազագույն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N </w:t>
      </w:r>
      <w:r w:rsidR="00981331">
        <w:rPr>
          <w:rFonts w:ascii="GHEA Grapalat" w:hAnsi="GHEA Grapalat" w:cs="Times Armenian"/>
          <w:sz w:val="20"/>
          <w:szCs w:val="20"/>
          <w:lang w:val="hy-AM"/>
        </w:rPr>
        <w:t>1․1</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Հավելվածում</w:t>
      </w:r>
      <w:r>
        <w:rPr>
          <w:rFonts w:ascii="GHEA Grapalat" w:hAnsi="GHEA Grapalat" w:cs="Sylfaen"/>
          <w:sz w:val="20"/>
          <w:szCs w:val="20"/>
          <w:lang w:val="pt-BR"/>
        </w:rPr>
        <w:t>:</w:t>
      </w:r>
    </w:p>
    <w:p w14:paraId="2BA41547" w14:textId="18DA5C51"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68AF19CB" w:rsidR="00F02279" w:rsidRPr="00FB1EC7" w:rsidRDefault="002043D1" w:rsidP="00F02279">
      <w:pPr>
        <w:tabs>
          <w:tab w:val="left" w:pos="1276"/>
        </w:tabs>
        <w:ind w:firstLine="720"/>
        <w:jc w:val="both"/>
        <w:rPr>
          <w:rFonts w:ascii="GHEA Grapalat" w:hAnsi="GHEA Grapalat"/>
          <w:b/>
          <w:sz w:val="20"/>
          <w:szCs w:val="20"/>
          <w:lang w:val="es-ES"/>
        </w:rPr>
      </w:pPr>
      <w:r>
        <w:rPr>
          <w:rFonts w:ascii="GHEA Grapalat" w:hAnsi="GHEA Grapalat"/>
          <w:b/>
          <w:sz w:val="20"/>
          <w:szCs w:val="20"/>
          <w:lang w:val="hy-AM"/>
        </w:rPr>
        <w:t>,0</w:t>
      </w:r>
      <w:r w:rsidR="00F02279" w:rsidRPr="00FB1EC7">
        <w:rPr>
          <w:rFonts w:ascii="GHEA Grapalat" w:hAnsi="GHEA Grapalat"/>
          <w:b/>
          <w:sz w:val="20"/>
          <w:szCs w:val="20"/>
          <w:lang w:val="es-ES"/>
        </w:rPr>
        <w:t xml:space="preserve">4. </w:t>
      </w:r>
      <w:r w:rsidR="00F02279" w:rsidRPr="00FB1EC7">
        <w:rPr>
          <w:rFonts w:ascii="GHEA Grapalat" w:hAnsi="GHEA Grapalat" w:cs="Sylfaen"/>
          <w:b/>
          <w:sz w:val="20"/>
          <w:szCs w:val="20"/>
          <w:lang w:val="pt-BR"/>
        </w:rPr>
        <w:t>ԱՇԽԱՏԱՆՔԻ</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ՀԱՆՁՆՄԱՆ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ԵՎ</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ԸՆԴՈՒՆՄԱՆ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ԿԱՐԳԸ</w:t>
      </w:r>
    </w:p>
    <w:p w14:paraId="2564415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5782171"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EF64D7">
        <w:rPr>
          <w:rFonts w:ascii="GHEA Grapalat" w:hAnsi="GHEA Grapalat" w:cs="Sylfaen"/>
          <w:sz w:val="20"/>
          <w:szCs w:val="20"/>
          <w:lang w:val="pt-BR"/>
        </w:rPr>
        <w:t>10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7E7EDEEC" w14:textId="71D4121F" w:rsidR="00F02279" w:rsidRPr="00EF64D7" w:rsidRDefault="00F02279" w:rsidP="00EF64D7">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00EF64D7" w:rsidRPr="00EF64D7">
        <w:rPr>
          <w:rFonts w:ascii="GHEA Grapalat" w:hAnsi="GHEA Grapalat" w:cs="Times Armenian"/>
          <w:sz w:val="20"/>
          <w:szCs w:val="20"/>
          <w:lang w:val="hy-AM"/>
        </w:rPr>
        <w:t>:</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lastRenderedPageBreak/>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4E7C79EA" w14:textId="77777777" w:rsidR="00F02279"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B2068">
        <w:rPr>
          <w:rFonts w:ascii="GHEA Grapalat" w:hAnsi="GHEA Grapalat" w:cs="Sylfaen"/>
          <w:sz w:val="20"/>
          <w:szCs w:val="20"/>
          <w:lang w:val="hy-AM"/>
        </w:rPr>
        <w:t>3</w:t>
      </w:r>
      <w:r w:rsidRPr="00FB1EC7">
        <w:rPr>
          <w:rFonts w:ascii="GHEA Grapalat" w:hAnsi="GHEA Grapalat" w:cs="Sylfaen"/>
          <w:sz w:val="20"/>
          <w:szCs w:val="20"/>
          <w:lang w:val="hy-AM"/>
        </w:rPr>
        <w:t xml:space="preserve">0-ը։ </w:t>
      </w:r>
    </w:p>
    <w:p w14:paraId="185DEAB7" w14:textId="25AB9883"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Pr>
          <w:rFonts w:ascii="GHEA Grapalat" w:hAnsi="GHEA Grapalat" w:cs="Sylfaen"/>
          <w:sz w:val="20"/>
          <w:szCs w:val="20"/>
          <w:lang w:val="hy-AM"/>
        </w:rPr>
        <w:tab/>
      </w:r>
    </w:p>
    <w:p w14:paraId="660226C0" w14:textId="77777777" w:rsidR="00F02279" w:rsidRPr="00FB1EC7" w:rsidRDefault="00F02279" w:rsidP="00F02279">
      <w:pPr>
        <w:tabs>
          <w:tab w:val="left" w:pos="1276"/>
        </w:tabs>
        <w:ind w:firstLine="720"/>
        <w:jc w:val="both"/>
        <w:rPr>
          <w:rFonts w:ascii="GHEA Grapalat" w:hAnsi="GHEA Grapalat" w:cs="Sylfaen"/>
          <w:lang w:val="hy-AM"/>
        </w:rPr>
      </w:pP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057BAA4D"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F64D7" w:rsidRPr="004B2068">
        <w:rPr>
          <w:rFonts w:ascii="GHEA Grapalat" w:hAnsi="GHEA Grapalat"/>
          <w:sz w:val="20"/>
          <w:lang w:val="hy-AM"/>
        </w:rPr>
        <w:t xml:space="preserve"> </w:t>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FA274BA"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7D5019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77777777"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281B16D2" w14:textId="77777777" w:rsidR="00EF64D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B2068">
        <w:rPr>
          <w:rFonts w:ascii="GHEA Grapalat" w:hAnsi="GHEA Grapalat" w:cs="Sylfaen"/>
          <w:sz w:val="20"/>
          <w:szCs w:val="20"/>
          <w:lang w:val="hy-AM"/>
        </w:rPr>
        <w:t>:</w:t>
      </w:r>
    </w:p>
    <w:p w14:paraId="4E846EC2" w14:textId="445265E0"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lastRenderedPageBreak/>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af6"/>
          <w:rFonts w:ascii="GHEA Grapalat" w:hAnsi="GHEA Grapalat" w:cs="Sylfaen"/>
          <w:color w:val="FFFFFF"/>
          <w:sz w:val="20"/>
          <w:szCs w:val="20"/>
          <w:lang w:val="hy-AM"/>
        </w:rPr>
        <w:footnoteReference w:id="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af6"/>
          <w:rFonts w:ascii="GHEA Grapalat" w:hAnsi="GHEA Grapalat"/>
          <w:color w:val="FFFFFF"/>
          <w:sz w:val="20"/>
          <w:szCs w:val="20"/>
          <w:lang w:val="hy-AM"/>
        </w:rPr>
        <w:footnoteReference w:id="9"/>
      </w:r>
    </w:p>
    <w:p w14:paraId="4CC0A6D1" w14:textId="77777777"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lastRenderedPageBreak/>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27BE3646"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64A147CE" w14:textId="77777777" w:rsidR="00F02279" w:rsidRPr="00FB1EC7" w:rsidRDefault="00F02279" w:rsidP="00F02279">
      <w:pPr>
        <w:ind w:firstLine="709"/>
        <w:jc w:val="both"/>
        <w:rPr>
          <w:rFonts w:ascii="GHEA Grapalat" w:hAnsi="GHEA Grapalat"/>
          <w:b/>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5220CFD" w14:textId="77777777" w:rsidR="00F02279" w:rsidRPr="00FB1EC7" w:rsidRDefault="00F02279" w:rsidP="00F02279">
      <w:pPr>
        <w:ind w:firstLine="709"/>
        <w:jc w:val="both"/>
        <w:rPr>
          <w:rFonts w:ascii="GHEA Grapalat" w:hAnsi="GHEA Grapalat" w:cs="Sylfaen"/>
          <w:b/>
          <w:lang w:val="hy-AM"/>
        </w:rPr>
      </w:pP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405DE4E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6D242ED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2026BB2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8E6FCDF"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07FBCD9"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F7C8F65"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4896093B" w14:textId="77777777" w:rsidR="008B555A" w:rsidRPr="00CA4418" w:rsidRDefault="008B555A" w:rsidP="008B555A">
            <w:pPr>
              <w:jc w:val="center"/>
              <w:rPr>
                <w:rFonts w:ascii="GHEA Grapalat" w:hAnsi="GHEA Grapalat"/>
                <w:b/>
                <w:sz w:val="20"/>
                <w:lang w:val="hy-AM"/>
              </w:rPr>
            </w:pPr>
          </w:p>
          <w:p w14:paraId="3EECF9B8" w14:textId="77777777" w:rsidR="008B555A" w:rsidRPr="00CA4418" w:rsidRDefault="008B555A" w:rsidP="008B555A">
            <w:pPr>
              <w:jc w:val="center"/>
              <w:rPr>
                <w:rFonts w:ascii="GHEA Grapalat" w:hAnsi="GHEA Grapalat"/>
                <w:b/>
                <w:sz w:val="20"/>
                <w:lang w:val="hy-AM"/>
              </w:rPr>
            </w:pPr>
          </w:p>
          <w:p w14:paraId="2434E728"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1C949ECF"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0C9D244C"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03863AD3"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F8B6181" w14:textId="77777777" w:rsidR="008B555A" w:rsidRPr="00CA4418" w:rsidRDefault="008B555A" w:rsidP="008B555A">
            <w:pPr>
              <w:rPr>
                <w:rFonts w:ascii="GHEA Grapalat" w:hAnsi="GHEA Grapalat"/>
                <w:lang w:val="pt-BR"/>
              </w:rPr>
            </w:pPr>
          </w:p>
          <w:p w14:paraId="095EAAC2" w14:textId="649B9988" w:rsidR="00F02279" w:rsidRPr="008B555A" w:rsidRDefault="00F02279" w:rsidP="00545BDE">
            <w:pPr>
              <w:jc w:val="center"/>
              <w:rPr>
                <w:rFonts w:ascii="GHEA Grapalat" w:hAnsi="GHEA Grapalat"/>
                <w:sz w:val="18"/>
                <w:szCs w:val="18"/>
                <w:lang w:val="pt-BR"/>
              </w:rPr>
            </w:pPr>
          </w:p>
        </w:tc>
        <w:tc>
          <w:tcPr>
            <w:tcW w:w="760" w:type="dxa"/>
          </w:tcPr>
          <w:p w14:paraId="0FC9796B" w14:textId="77777777" w:rsidR="00F02279" w:rsidRPr="008B555A" w:rsidRDefault="00F02279" w:rsidP="00545BDE">
            <w:pPr>
              <w:spacing w:line="360" w:lineRule="auto"/>
              <w:jc w:val="center"/>
              <w:rPr>
                <w:rFonts w:ascii="GHEA Grapalat" w:hAnsi="GHEA Grapalat"/>
                <w:lang w:val="hy-AM"/>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261F30AA" w14:textId="77777777" w:rsidR="00F02279" w:rsidRDefault="00F02279" w:rsidP="00545BDE">
            <w:pPr>
              <w:jc w:val="center"/>
              <w:rPr>
                <w:rFonts w:ascii="GHEA Grapalat" w:hAnsi="GHEA Grapalat"/>
                <w:lang w:val="hy-AM"/>
              </w:rPr>
            </w:pPr>
          </w:p>
          <w:p w14:paraId="31287C30" w14:textId="77777777" w:rsidR="008B555A" w:rsidRDefault="008B555A" w:rsidP="00545BDE">
            <w:pPr>
              <w:jc w:val="center"/>
              <w:rPr>
                <w:rFonts w:ascii="GHEA Grapalat" w:hAnsi="GHEA Grapalat"/>
                <w:lang w:val="hy-AM"/>
              </w:rPr>
            </w:pPr>
          </w:p>
          <w:p w14:paraId="79310D9C" w14:textId="77777777" w:rsidR="008B555A" w:rsidRDefault="008B555A" w:rsidP="00545BDE">
            <w:pPr>
              <w:jc w:val="center"/>
              <w:rPr>
                <w:rFonts w:ascii="GHEA Grapalat" w:hAnsi="GHEA Grapalat"/>
                <w:lang w:val="hy-AM"/>
              </w:rPr>
            </w:pPr>
          </w:p>
          <w:p w14:paraId="69E40125" w14:textId="77777777" w:rsidR="008B555A" w:rsidRDefault="008B555A" w:rsidP="00545BDE">
            <w:pPr>
              <w:jc w:val="center"/>
              <w:rPr>
                <w:rFonts w:ascii="GHEA Grapalat" w:hAnsi="GHEA Grapalat"/>
                <w:lang w:val="hy-AM"/>
              </w:rPr>
            </w:pPr>
          </w:p>
          <w:p w14:paraId="6B0CE2CC" w14:textId="77777777" w:rsidR="008B555A" w:rsidRDefault="008B555A" w:rsidP="00545BDE">
            <w:pPr>
              <w:jc w:val="center"/>
              <w:rPr>
                <w:rFonts w:ascii="GHEA Grapalat" w:hAnsi="GHEA Grapalat"/>
                <w:lang w:val="hy-AM"/>
              </w:rPr>
            </w:pPr>
          </w:p>
          <w:p w14:paraId="68659DB3" w14:textId="77777777" w:rsidR="008B555A" w:rsidRDefault="008B555A" w:rsidP="00545BDE">
            <w:pPr>
              <w:jc w:val="center"/>
              <w:rPr>
                <w:rFonts w:ascii="GHEA Grapalat" w:hAnsi="GHEA Grapalat"/>
                <w:lang w:val="hy-AM"/>
              </w:rPr>
            </w:pPr>
          </w:p>
          <w:p w14:paraId="6CC9E7D4" w14:textId="77777777" w:rsidR="008B555A" w:rsidRPr="008B555A" w:rsidRDefault="008B555A" w:rsidP="008B555A">
            <w:pPr>
              <w:rPr>
                <w:rFonts w:ascii="GHEA Grapalat" w:hAnsi="GHEA Grapalat"/>
                <w:lang w:val="hy-AM"/>
              </w:rPr>
            </w:pPr>
          </w:p>
          <w:p w14:paraId="159ABC08" w14:textId="77777777" w:rsidR="00F02279" w:rsidRPr="00FB1EC7" w:rsidRDefault="00F02279" w:rsidP="00545BDE">
            <w:pPr>
              <w:jc w:val="center"/>
              <w:rPr>
                <w:rFonts w:ascii="GHEA Grapalat" w:hAnsi="GHEA Grapalat"/>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FEFDFF8" w14:textId="77777777" w:rsidR="00F02279" w:rsidRPr="00FB1EC7" w:rsidRDefault="00F02279" w:rsidP="00F02279">
      <w:pPr>
        <w:ind w:firstLine="709"/>
        <w:jc w:val="both"/>
        <w:rPr>
          <w:rFonts w:ascii="GHEA Grapalat" w:hAnsi="GHEA Grapalat" w:cs="Arial"/>
          <w:b/>
        </w:rPr>
      </w:pPr>
    </w:p>
    <w:p w14:paraId="70700C7A" w14:textId="77777777" w:rsidR="00F02279" w:rsidRPr="00FB1EC7" w:rsidRDefault="00F02279" w:rsidP="00F02279">
      <w:pPr>
        <w:ind w:firstLine="567"/>
        <w:rPr>
          <w:rFonts w:ascii="GHEA Grapalat" w:hAnsi="GHEA Grapalat"/>
          <w:i/>
        </w:rPr>
      </w:pPr>
    </w:p>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0359D1D5" w14:textId="3058FFDC" w:rsidR="00F02279" w:rsidRPr="00FB1EC7" w:rsidRDefault="00F02279" w:rsidP="00EF64D7">
      <w:pPr>
        <w:ind w:firstLine="567"/>
        <w:jc w:val="right"/>
        <w:rPr>
          <w:rFonts w:ascii="GHEA Grapalat" w:hAnsi="GHEA Grapalat" w:cs="Arial"/>
          <w:i/>
          <w:sz w:val="20"/>
          <w:szCs w:val="20"/>
          <w:lang w:val="hy-AM"/>
        </w:rPr>
      </w:pPr>
      <w:r w:rsidRPr="00FB1EC7">
        <w:rPr>
          <w:rFonts w:ascii="GHEA Grapalat" w:hAnsi="GHEA Grapalat"/>
          <w:i/>
          <w:sz w:val="20"/>
          <w:szCs w:val="20"/>
          <w:lang w:val="hy-AM"/>
        </w:rPr>
        <w:br w:type="page"/>
      </w: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1</w:t>
      </w:r>
    </w:p>
    <w:p w14:paraId="27D384AA" w14:textId="24DDDA3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sidR="0048447D">
        <w:rPr>
          <w:rFonts w:ascii="GHEA Grapalat" w:hAnsi="GHEA Grapalat"/>
          <w:i/>
          <w:sz w:val="20"/>
          <w:szCs w:val="20"/>
          <w:lang w:val="pt-BR"/>
        </w:rPr>
        <w:t>22</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28B9065E" w:rsidR="00F02279" w:rsidRPr="00B56C8E" w:rsidRDefault="0048447D" w:rsidP="00F02279">
      <w:pPr>
        <w:jc w:val="right"/>
        <w:rPr>
          <w:rFonts w:ascii="GHEA Grapalat" w:hAnsi="GHEA Grapalat" w:cs="Sylfaen"/>
          <w:i/>
          <w:sz w:val="20"/>
          <w:szCs w:val="20"/>
          <w:lang w:val="pt-BR"/>
        </w:rPr>
      </w:pPr>
      <w:r>
        <w:rPr>
          <w:rFonts w:ascii="GHEA Grapalat" w:hAnsi="GHEA Grapalat" w:cs="Sylfaen"/>
          <w:i/>
          <w:sz w:val="20"/>
          <w:szCs w:val="20"/>
          <w:lang w:val="pt-BR"/>
        </w:rPr>
        <w:t xml:space="preserve"> </w:t>
      </w:r>
      <w:r w:rsidRPr="00B56C8E">
        <w:rPr>
          <w:rFonts w:ascii="GHEA Grapalat" w:hAnsi="GHEA Grapalat" w:cs="Sylfaen"/>
          <w:i/>
          <w:sz w:val="20"/>
          <w:szCs w:val="20"/>
          <w:lang w:val="pt-BR"/>
        </w:rPr>
        <w:t>«</w:t>
      </w:r>
      <w:r w:rsidR="007C5EDC">
        <w:rPr>
          <w:rFonts w:ascii="GHEA Grapalat" w:hAnsi="GHEA Grapalat" w:cs="Sylfaen"/>
          <w:i/>
          <w:sz w:val="20"/>
          <w:szCs w:val="20"/>
          <w:lang w:val="hy-AM"/>
        </w:rPr>
        <w:t>ՔԲԿ</w:t>
      </w:r>
      <w:r w:rsidR="007E1A25">
        <w:rPr>
          <w:rFonts w:ascii="GHEA Grapalat" w:hAnsi="GHEA Grapalat" w:cs="Sylfaen"/>
          <w:i/>
          <w:sz w:val="20"/>
          <w:szCs w:val="20"/>
          <w:lang w:val="pt-BR"/>
        </w:rPr>
        <w:t>-ԳՀԱՇՁԲ-22/</w:t>
      </w:r>
      <w:r w:rsidR="0010499E">
        <w:rPr>
          <w:rFonts w:ascii="GHEA Grapalat" w:hAnsi="GHEA Grapalat" w:cs="Sylfaen"/>
          <w:i/>
          <w:sz w:val="20"/>
          <w:szCs w:val="20"/>
          <w:lang w:val="hy-AM"/>
        </w:rPr>
        <w:t>2</w:t>
      </w:r>
      <w:r w:rsidR="007C5EDC">
        <w:rPr>
          <w:rFonts w:ascii="GHEA Grapalat" w:hAnsi="GHEA Grapalat" w:cs="Sylfaen"/>
          <w:i/>
          <w:sz w:val="20"/>
          <w:szCs w:val="20"/>
          <w:lang w:val="hy-AM"/>
        </w:rPr>
        <w:t>2»</w:t>
      </w:r>
      <w:r w:rsidRPr="00B56C8E">
        <w:rPr>
          <w:rFonts w:ascii="GHEA Grapalat" w:hAnsi="GHEA Grapalat" w:cs="Sylfaen"/>
          <w:i/>
          <w:sz w:val="20"/>
          <w:szCs w:val="20"/>
          <w:lang w:val="pt-BR"/>
        </w:rPr>
        <w:t xml:space="preserve"> </w:t>
      </w:r>
      <w:r w:rsidR="00F02279"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08B095A0" w14:textId="77777777" w:rsidR="00F02279" w:rsidRPr="00FB1EC7" w:rsidRDefault="00F02279" w:rsidP="00F02279">
      <w:pPr>
        <w:jc w:val="center"/>
        <w:rPr>
          <w:rFonts w:ascii="GHEA Grapalat" w:hAnsi="GHEA Grapalat"/>
          <w:b/>
          <w:lang w:val="hy-AM"/>
        </w:rPr>
      </w:pPr>
    </w:p>
    <w:p w14:paraId="2A4BABE4" w14:textId="77777777" w:rsidR="0027462C" w:rsidRDefault="0027462C" w:rsidP="0027462C">
      <w:pPr>
        <w:jc w:val="center"/>
        <w:rPr>
          <w:rFonts w:ascii="GHEA Grapalat" w:hAnsi="GHEA Grapalat" w:cs="Sylfaen"/>
          <w:b/>
          <w:lang w:val="hy-AM"/>
        </w:rPr>
      </w:pPr>
      <w:r w:rsidRPr="00D170E7">
        <w:rPr>
          <w:rFonts w:ascii="GHEA Grapalat" w:hAnsi="GHEA Grapalat" w:cs="Sylfaen"/>
          <w:b/>
          <w:lang w:val="hy-AM"/>
        </w:rPr>
        <w:t>ԾԱՎԱԼԱԹԵՐԹ</w:t>
      </w:r>
      <w:r w:rsidRPr="00D170E7">
        <w:rPr>
          <w:rFonts w:ascii="GHEA Grapalat" w:hAnsi="GHEA Grapalat" w:cs="Arial"/>
          <w:b/>
          <w:lang w:val="hy-AM"/>
        </w:rPr>
        <w:t>-</w:t>
      </w:r>
      <w:r w:rsidRPr="00D170E7">
        <w:rPr>
          <w:rFonts w:ascii="GHEA Grapalat" w:hAnsi="GHEA Grapalat" w:cs="Sylfaen"/>
          <w:b/>
          <w:lang w:val="hy-AM"/>
        </w:rPr>
        <w:t>ՆԱԽԱՀԱՇԻՎ</w:t>
      </w:r>
    </w:p>
    <w:p w14:paraId="1AC0A839" w14:textId="618F0AB2" w:rsidR="0027462C" w:rsidRDefault="0027462C" w:rsidP="0027462C">
      <w:pPr>
        <w:pStyle w:val="31"/>
        <w:spacing w:line="240" w:lineRule="auto"/>
        <w:jc w:val="right"/>
        <w:rPr>
          <w:rFonts w:ascii="GHEA Grapalat" w:hAnsi="GHEA Grapalat" w:cs="Sylfaen"/>
          <w:b/>
          <w:lang w:val="hy-AM"/>
        </w:rPr>
      </w:pPr>
    </w:p>
    <w:p w14:paraId="479A3BAF" w14:textId="02F08D6F" w:rsidR="0027462C" w:rsidRDefault="0027462C" w:rsidP="0027462C">
      <w:pPr>
        <w:pStyle w:val="31"/>
        <w:spacing w:line="240" w:lineRule="auto"/>
        <w:jc w:val="right"/>
        <w:rPr>
          <w:rFonts w:ascii="GHEA Grapalat" w:hAnsi="GHEA Grapalat" w:cs="Sylfaen"/>
          <w:b/>
          <w:lang w:val="hy-AM"/>
        </w:rPr>
      </w:pPr>
    </w:p>
    <w:p w14:paraId="25F837AC" w14:textId="77777777" w:rsidR="00C447B3" w:rsidRPr="00B879AD" w:rsidRDefault="00C447B3" w:rsidP="00C447B3">
      <w:pPr>
        <w:ind w:firstLine="567"/>
        <w:jc w:val="center"/>
        <w:rPr>
          <w:rFonts w:ascii="GHEA Grapalat" w:hAnsi="GHEA Grapalat"/>
          <w:i/>
          <w:lang w:val="pt-BR"/>
        </w:rPr>
      </w:pPr>
      <w:r w:rsidRPr="00C447B3">
        <w:rPr>
          <w:rFonts w:ascii="GHEA Grapalat" w:hAnsi="GHEA Grapalat"/>
          <w:i/>
          <w:lang w:val="hy-AM"/>
        </w:rPr>
        <w:t>Ներկայացված</w:t>
      </w:r>
      <w:r w:rsidRPr="00B879AD">
        <w:rPr>
          <w:rFonts w:ascii="GHEA Grapalat" w:hAnsi="GHEA Grapalat"/>
          <w:i/>
          <w:lang w:val="pt-BR"/>
        </w:rPr>
        <w:t xml:space="preserve"> </w:t>
      </w:r>
      <w:r w:rsidRPr="00C447B3">
        <w:rPr>
          <w:rFonts w:ascii="GHEA Grapalat" w:hAnsi="GHEA Grapalat"/>
          <w:i/>
          <w:lang w:val="hy-AM"/>
        </w:rPr>
        <w:t>է</w:t>
      </w:r>
      <w:r w:rsidRPr="00B879AD">
        <w:rPr>
          <w:rFonts w:ascii="GHEA Grapalat" w:hAnsi="GHEA Grapalat"/>
          <w:i/>
          <w:lang w:val="pt-BR"/>
        </w:rPr>
        <w:t xml:space="preserve"> </w:t>
      </w:r>
      <w:r w:rsidRPr="00C447B3">
        <w:rPr>
          <w:rFonts w:ascii="GHEA Grapalat" w:hAnsi="GHEA Grapalat"/>
          <w:i/>
          <w:lang w:val="hy-AM"/>
        </w:rPr>
        <w:t>կից</w:t>
      </w:r>
      <w:r w:rsidRPr="00B879AD">
        <w:rPr>
          <w:rFonts w:ascii="GHEA Grapalat" w:hAnsi="GHEA Grapalat"/>
          <w:i/>
          <w:lang w:val="pt-BR"/>
        </w:rPr>
        <w:t xml:space="preserve"> </w:t>
      </w:r>
      <w:r w:rsidRPr="00C447B3">
        <w:rPr>
          <w:rFonts w:ascii="GHEA Grapalat" w:hAnsi="GHEA Grapalat"/>
          <w:i/>
          <w:lang w:val="hy-AM"/>
        </w:rPr>
        <w:t>ֆայլում</w:t>
      </w:r>
    </w:p>
    <w:p w14:paraId="3E7C7569" w14:textId="77777777" w:rsidR="00C447B3" w:rsidRPr="00B045C1" w:rsidRDefault="00C447B3" w:rsidP="00C447B3">
      <w:pPr>
        <w:ind w:firstLine="567"/>
        <w:jc w:val="right"/>
        <w:rPr>
          <w:rFonts w:ascii="GHEA Grapalat" w:hAnsi="GHEA Grapalat"/>
          <w:i/>
          <w:lang w:val="pt-BR"/>
        </w:rPr>
      </w:pPr>
    </w:p>
    <w:p w14:paraId="3F53262C" w14:textId="77777777" w:rsidR="0027462C" w:rsidRDefault="0027462C" w:rsidP="0027462C">
      <w:pPr>
        <w:pStyle w:val="31"/>
        <w:spacing w:line="240" w:lineRule="auto"/>
        <w:jc w:val="right"/>
        <w:rPr>
          <w:rFonts w:ascii="GHEA Grapalat" w:hAnsi="GHEA Grapalat" w:cs="Sylfaen"/>
          <w:b/>
          <w:lang w:val="hy-AM"/>
        </w:rPr>
      </w:pPr>
    </w:p>
    <w:p w14:paraId="10A889AC" w14:textId="77777777" w:rsidR="0027462C" w:rsidRPr="00823A8B" w:rsidRDefault="0027462C" w:rsidP="0027462C">
      <w:pPr>
        <w:ind w:firstLine="540"/>
        <w:jc w:val="both"/>
        <w:rPr>
          <w:rFonts w:ascii="GHEA Grapalat" w:hAnsi="GHEA Grapalat" w:cs="Arial"/>
          <w:b/>
          <w:u w:val="single"/>
          <w:lang w:val="af-ZA"/>
        </w:rPr>
      </w:pPr>
      <w:r w:rsidRPr="00823A8B">
        <w:rPr>
          <w:rFonts w:ascii="GHEA Grapalat" w:hAnsi="GHEA Grapalat" w:cs="Arial"/>
          <w:b/>
          <w:u w:val="single"/>
          <w:lang w:val="hy-AM"/>
        </w:rPr>
        <w:t>Օգտագործվող շինարարական նյութերի որակը, գույնը և ձևը Պատվիրատուի պահանջով պետք է նախապես համաձայնեցնել։</w:t>
      </w:r>
    </w:p>
    <w:p w14:paraId="2CB648DA" w14:textId="77777777" w:rsidR="0027462C" w:rsidRPr="00823A8B" w:rsidRDefault="0027462C" w:rsidP="0027462C">
      <w:pPr>
        <w:ind w:firstLine="540"/>
        <w:jc w:val="both"/>
        <w:rPr>
          <w:rFonts w:ascii="GHEA Grapalat" w:hAnsi="GHEA Grapalat" w:cs="Arial"/>
          <w:b/>
          <w:u w:val="single"/>
          <w:lang w:val="hy-AM"/>
        </w:rPr>
      </w:pPr>
      <w:r w:rsidRPr="00823A8B">
        <w:rPr>
          <w:rFonts w:ascii="GHEA Grapalat" w:hAnsi="GHEA Grapalat" w:cs="Arial"/>
          <w:b/>
          <w:u w:val="single"/>
          <w:lang w:val="hy-AM"/>
        </w:rPr>
        <w:t>Կատարողը</w:t>
      </w:r>
      <w:r w:rsidRPr="00823A8B">
        <w:rPr>
          <w:rFonts w:ascii="GHEA Grapalat" w:hAnsi="GHEA Grapalat" w:cs="Arial"/>
          <w:b/>
          <w:u w:val="single"/>
          <w:lang w:val="af-ZA"/>
        </w:rPr>
        <w:t xml:space="preserve"> շինարարական աշխատանքներն իրականացն</w:t>
      </w:r>
      <w:r w:rsidRPr="00823A8B">
        <w:rPr>
          <w:rFonts w:ascii="GHEA Grapalat" w:hAnsi="GHEA Grapalat" w:cs="Arial"/>
          <w:b/>
          <w:u w:val="single"/>
          <w:lang w:val="hy-AM"/>
        </w:rPr>
        <w:t xml:space="preserve">ելու ժամանակ տարածքի առկա գույքը պետք է տեղափոխի այլ վայր /սենյակ/, իսկ </w:t>
      </w:r>
      <w:r w:rsidRPr="00823A8B">
        <w:rPr>
          <w:rFonts w:ascii="GHEA Grapalat" w:hAnsi="GHEA Grapalat" w:cs="Arial"/>
          <w:b/>
          <w:u w:val="single"/>
          <w:lang w:val="af-ZA"/>
        </w:rPr>
        <w:t>շինարարական աշխատանքներ</w:t>
      </w:r>
      <w:r w:rsidRPr="00823A8B">
        <w:rPr>
          <w:rFonts w:ascii="GHEA Grapalat" w:hAnsi="GHEA Grapalat" w:cs="Arial"/>
          <w:b/>
          <w:u w:val="single"/>
          <w:lang w:val="hy-AM"/>
        </w:rPr>
        <w:t>ի ավարտից հետո տեղափոխի նախկին վայր /սենյակ/։</w:t>
      </w:r>
    </w:p>
    <w:p w14:paraId="6815A3F7" w14:textId="77777777"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hy-AM"/>
        </w:rPr>
        <w:t>*Կատարողը</w:t>
      </w:r>
      <w:r w:rsidRPr="00823A8B">
        <w:rPr>
          <w:rFonts w:ascii="GHEA Grapalat" w:hAnsi="GHEA Grapalat" w:cs="Arial"/>
          <w:lang w:val="af-ZA"/>
        </w:rPr>
        <w:t xml:space="preserve"> շինարարական աշխատանքներն իրականացնում է սեփական միջոցներով՝ մեքենա -մեխանիզմներով, բանվորական ուժով, ինչպես նաև վերանորոգումներ և հարդարումներ իրականացնելու համար զանազան շինարարական իր գործիքներով:</w:t>
      </w:r>
    </w:p>
    <w:p w14:paraId="21403398" w14:textId="77777777"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af-ZA"/>
        </w:rPr>
        <w:t>Շինանյութերն ու սարքավորումները ձեռք են բերվում կապալառու կազմակերպության կողմից՝ բացառապես շինարարական աշխատանքներում  օգտագործելու համար՝ ըստ շինարարական նորմերի չափորոշիչների, օգտագործվող բոլոր նյութերն ու ապրանքները պետք է լինեն նոր, չօգտագործված:</w:t>
      </w:r>
    </w:p>
    <w:p w14:paraId="04A53C2D" w14:textId="520238CD" w:rsidR="0027462C" w:rsidRDefault="0027462C" w:rsidP="00F02279">
      <w:pPr>
        <w:rPr>
          <w:rFonts w:ascii="GHEA Grapalat" w:hAnsi="GHEA Grapalat"/>
          <w:i/>
          <w:lang w:val="af-ZA"/>
        </w:rPr>
      </w:pPr>
    </w:p>
    <w:p w14:paraId="3A4A01FD" w14:textId="77777777" w:rsidR="0027462C" w:rsidRPr="00EF64D7" w:rsidRDefault="0027462C" w:rsidP="00F02279">
      <w:pPr>
        <w:rPr>
          <w:rFonts w:ascii="GHEA Grapalat" w:hAnsi="GHEA Grapalat"/>
          <w:i/>
          <w:lang w:val="af-ZA"/>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6F104F7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5FC5C3B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40F195D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F0E8E4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3C7541F0"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96F6F99"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43193180" w14:textId="77777777" w:rsidR="008B555A" w:rsidRPr="00CA4418" w:rsidRDefault="008B555A" w:rsidP="008B555A">
            <w:pPr>
              <w:jc w:val="center"/>
              <w:rPr>
                <w:rFonts w:ascii="GHEA Grapalat" w:hAnsi="GHEA Grapalat"/>
                <w:b/>
                <w:sz w:val="20"/>
                <w:lang w:val="hy-AM"/>
              </w:rPr>
            </w:pPr>
          </w:p>
          <w:p w14:paraId="388CCB26" w14:textId="77777777" w:rsidR="008B555A" w:rsidRPr="00CA4418" w:rsidRDefault="008B555A" w:rsidP="008B555A">
            <w:pPr>
              <w:jc w:val="center"/>
              <w:rPr>
                <w:rFonts w:ascii="GHEA Grapalat" w:hAnsi="GHEA Grapalat"/>
                <w:b/>
                <w:sz w:val="20"/>
                <w:lang w:val="hy-AM"/>
              </w:rPr>
            </w:pPr>
          </w:p>
          <w:p w14:paraId="0C5A4DDE"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7F6A080C"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21C3C2BA"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6E12118A"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637CF46" w14:textId="77777777" w:rsidR="008B555A" w:rsidRPr="00CA4418" w:rsidRDefault="008B555A" w:rsidP="008B555A">
            <w:pPr>
              <w:rPr>
                <w:rFonts w:ascii="GHEA Grapalat" w:hAnsi="GHEA Grapalat"/>
                <w:lang w:val="pt-BR"/>
              </w:rPr>
            </w:pPr>
          </w:p>
          <w:p w14:paraId="50A5960C" w14:textId="18CF983E" w:rsidR="00F02279" w:rsidRPr="008B555A" w:rsidRDefault="00F02279" w:rsidP="00545BDE">
            <w:pPr>
              <w:jc w:val="center"/>
              <w:rPr>
                <w:rFonts w:ascii="GHEA Grapalat" w:hAnsi="GHEA Grapalat"/>
                <w:sz w:val="18"/>
                <w:szCs w:val="18"/>
                <w:lang w:val="pt-BR"/>
              </w:rPr>
            </w:pPr>
          </w:p>
        </w:tc>
        <w:tc>
          <w:tcPr>
            <w:tcW w:w="760" w:type="dxa"/>
          </w:tcPr>
          <w:p w14:paraId="7B7A2CE3" w14:textId="77777777" w:rsidR="00F02279" w:rsidRPr="008B555A" w:rsidRDefault="00F02279" w:rsidP="00545BDE">
            <w:pPr>
              <w:spacing w:line="360" w:lineRule="auto"/>
              <w:jc w:val="center"/>
              <w:rPr>
                <w:rFonts w:ascii="GHEA Grapalat" w:hAnsi="GHEA Grapalat"/>
                <w:lang w:val="hy-AM"/>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699B62" w14:textId="77777777" w:rsidR="00F02279" w:rsidRPr="00FB1EC7" w:rsidRDefault="00F02279" w:rsidP="00545BDE">
            <w:pPr>
              <w:jc w:val="center"/>
              <w:rPr>
                <w:rFonts w:ascii="GHEA Grapalat" w:hAnsi="GHEA Grapalat"/>
                <w:lang w:val="ru-RU"/>
              </w:rPr>
            </w:pPr>
          </w:p>
          <w:p w14:paraId="647ADFDB" w14:textId="77777777" w:rsidR="00F02279" w:rsidRDefault="00F02279" w:rsidP="00545BDE">
            <w:pPr>
              <w:jc w:val="center"/>
              <w:rPr>
                <w:rFonts w:ascii="GHEA Grapalat" w:hAnsi="GHEA Grapalat"/>
                <w:lang w:val="hy-AM"/>
              </w:rPr>
            </w:pPr>
          </w:p>
          <w:p w14:paraId="0C2D818B" w14:textId="77777777" w:rsidR="008B555A" w:rsidRDefault="008B555A" w:rsidP="00545BDE">
            <w:pPr>
              <w:jc w:val="center"/>
              <w:rPr>
                <w:rFonts w:ascii="GHEA Grapalat" w:hAnsi="GHEA Grapalat"/>
                <w:lang w:val="hy-AM"/>
              </w:rPr>
            </w:pPr>
          </w:p>
          <w:p w14:paraId="48CF5E14" w14:textId="77777777" w:rsidR="008B555A" w:rsidRDefault="008B555A" w:rsidP="00545BDE">
            <w:pPr>
              <w:jc w:val="center"/>
              <w:rPr>
                <w:rFonts w:ascii="GHEA Grapalat" w:hAnsi="GHEA Grapalat"/>
                <w:lang w:val="hy-AM"/>
              </w:rPr>
            </w:pPr>
          </w:p>
          <w:p w14:paraId="56590207" w14:textId="77777777" w:rsidR="008B555A" w:rsidRDefault="008B555A" w:rsidP="00545BDE">
            <w:pPr>
              <w:jc w:val="center"/>
              <w:rPr>
                <w:rFonts w:ascii="GHEA Grapalat" w:hAnsi="GHEA Grapalat"/>
                <w:lang w:val="hy-AM"/>
              </w:rPr>
            </w:pPr>
          </w:p>
          <w:p w14:paraId="2FAF9B70" w14:textId="77777777" w:rsidR="008B555A" w:rsidRDefault="008B555A" w:rsidP="00545BDE">
            <w:pPr>
              <w:jc w:val="center"/>
              <w:rPr>
                <w:rFonts w:ascii="GHEA Grapalat" w:hAnsi="GHEA Grapalat"/>
                <w:lang w:val="hy-AM"/>
              </w:rPr>
            </w:pPr>
          </w:p>
          <w:p w14:paraId="7EEAE9CE" w14:textId="77777777" w:rsidR="008B555A" w:rsidRDefault="008B555A" w:rsidP="00545BDE">
            <w:pPr>
              <w:jc w:val="center"/>
              <w:rPr>
                <w:rFonts w:ascii="GHEA Grapalat" w:hAnsi="GHEA Grapalat"/>
                <w:lang w:val="hy-AM"/>
              </w:rPr>
            </w:pPr>
          </w:p>
          <w:p w14:paraId="1518870A" w14:textId="77777777" w:rsidR="008B555A" w:rsidRDefault="008B555A" w:rsidP="00545BDE">
            <w:pPr>
              <w:jc w:val="center"/>
              <w:rPr>
                <w:rFonts w:ascii="GHEA Grapalat" w:hAnsi="GHEA Grapalat"/>
                <w:lang w:val="hy-AM"/>
              </w:rPr>
            </w:pPr>
          </w:p>
          <w:p w14:paraId="69014034" w14:textId="77777777" w:rsidR="008B555A" w:rsidRPr="008B555A" w:rsidRDefault="008B555A" w:rsidP="00545BDE">
            <w:pPr>
              <w:jc w:val="center"/>
              <w:rPr>
                <w:rFonts w:ascii="GHEA Grapalat" w:hAnsi="GHEA Grapalat"/>
                <w:lang w:val="hy-AM"/>
              </w:rPr>
            </w:pP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61442" w14:textId="77777777" w:rsidR="00F02279" w:rsidRDefault="00F02279" w:rsidP="00545BDE">
            <w:pPr>
              <w:jc w:val="center"/>
              <w:rPr>
                <w:rFonts w:ascii="GHEA Grapalat" w:hAnsi="GHEA Grapalat" w:cs="Sylfaen"/>
                <w:sz w:val="18"/>
                <w:szCs w:val="18"/>
                <w:lang w:val="hy-AM"/>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3FA3FC45" w14:textId="77777777" w:rsidR="00FB5E76" w:rsidRDefault="00FB5E76" w:rsidP="00545BDE">
            <w:pPr>
              <w:jc w:val="center"/>
              <w:rPr>
                <w:rFonts w:ascii="GHEA Grapalat" w:hAnsi="GHEA Grapalat" w:cs="Sylfaen"/>
                <w:sz w:val="18"/>
                <w:szCs w:val="18"/>
                <w:lang w:val="hy-AM"/>
              </w:rPr>
            </w:pPr>
          </w:p>
          <w:p w14:paraId="1111CA2C" w14:textId="77777777" w:rsidR="00FB5E76" w:rsidRDefault="00FB5E76" w:rsidP="00545BDE">
            <w:pPr>
              <w:jc w:val="center"/>
              <w:rPr>
                <w:rFonts w:ascii="GHEA Grapalat" w:hAnsi="GHEA Grapalat" w:cs="Sylfaen"/>
                <w:sz w:val="18"/>
                <w:szCs w:val="18"/>
                <w:lang w:val="hy-AM"/>
              </w:rPr>
            </w:pPr>
          </w:p>
          <w:p w14:paraId="7285AB0F" w14:textId="77777777" w:rsidR="00FB5E76" w:rsidRDefault="00FB5E76" w:rsidP="00545BDE">
            <w:pPr>
              <w:jc w:val="center"/>
              <w:rPr>
                <w:rFonts w:ascii="GHEA Grapalat" w:hAnsi="GHEA Grapalat" w:cs="Sylfaen"/>
                <w:sz w:val="18"/>
                <w:szCs w:val="18"/>
                <w:lang w:val="hy-AM"/>
              </w:rPr>
            </w:pPr>
          </w:p>
          <w:p w14:paraId="0D005DAE" w14:textId="77777777" w:rsidR="00FB5E76" w:rsidRDefault="00FB5E76" w:rsidP="00545BDE">
            <w:pPr>
              <w:jc w:val="center"/>
              <w:rPr>
                <w:rFonts w:ascii="GHEA Grapalat" w:hAnsi="GHEA Grapalat" w:cs="Sylfaen"/>
                <w:sz w:val="18"/>
                <w:szCs w:val="18"/>
                <w:lang w:val="hy-AM"/>
              </w:rPr>
            </w:pPr>
          </w:p>
          <w:p w14:paraId="6216A02B" w14:textId="77777777" w:rsidR="00FB5E76" w:rsidRDefault="00FB5E76" w:rsidP="00545BDE">
            <w:pPr>
              <w:jc w:val="center"/>
              <w:rPr>
                <w:rFonts w:ascii="GHEA Grapalat" w:hAnsi="GHEA Grapalat" w:cs="Sylfaen"/>
                <w:sz w:val="18"/>
                <w:szCs w:val="18"/>
                <w:lang w:val="hy-AM"/>
              </w:rPr>
            </w:pPr>
          </w:p>
          <w:p w14:paraId="190B8829" w14:textId="77777777" w:rsidR="00FB5E76" w:rsidRDefault="00FB5E76" w:rsidP="00545BDE">
            <w:pPr>
              <w:jc w:val="center"/>
              <w:rPr>
                <w:rFonts w:ascii="GHEA Grapalat" w:hAnsi="GHEA Grapalat" w:cs="Sylfaen"/>
                <w:sz w:val="18"/>
                <w:szCs w:val="18"/>
                <w:lang w:val="hy-AM"/>
              </w:rPr>
            </w:pPr>
          </w:p>
          <w:p w14:paraId="6A734E01" w14:textId="77777777" w:rsidR="00FB5E76" w:rsidRDefault="00FB5E76" w:rsidP="00545BDE">
            <w:pPr>
              <w:jc w:val="center"/>
              <w:rPr>
                <w:rFonts w:ascii="GHEA Grapalat" w:hAnsi="GHEA Grapalat" w:cs="Sylfaen"/>
                <w:sz w:val="18"/>
                <w:szCs w:val="18"/>
                <w:lang w:val="hy-AM"/>
              </w:rPr>
            </w:pPr>
          </w:p>
          <w:p w14:paraId="648476A5" w14:textId="77777777" w:rsidR="00FB5E76" w:rsidRDefault="00FB5E76" w:rsidP="00545BDE">
            <w:pPr>
              <w:jc w:val="center"/>
              <w:rPr>
                <w:rFonts w:ascii="GHEA Grapalat" w:hAnsi="GHEA Grapalat" w:cs="Sylfaen"/>
                <w:sz w:val="18"/>
                <w:szCs w:val="18"/>
                <w:lang w:val="hy-AM"/>
              </w:rPr>
            </w:pPr>
          </w:p>
          <w:p w14:paraId="48C88290" w14:textId="77777777" w:rsidR="00FB5E76" w:rsidRDefault="00FB5E76" w:rsidP="00545BDE">
            <w:pPr>
              <w:jc w:val="center"/>
              <w:rPr>
                <w:rFonts w:ascii="GHEA Grapalat" w:hAnsi="GHEA Grapalat" w:cs="Sylfaen"/>
                <w:sz w:val="18"/>
                <w:szCs w:val="18"/>
                <w:lang w:val="hy-AM"/>
              </w:rPr>
            </w:pPr>
          </w:p>
          <w:p w14:paraId="4F45BA5C" w14:textId="77777777" w:rsidR="00FB5E76" w:rsidRDefault="00FB5E76" w:rsidP="00545BDE">
            <w:pPr>
              <w:jc w:val="center"/>
              <w:rPr>
                <w:rFonts w:ascii="GHEA Grapalat" w:hAnsi="GHEA Grapalat" w:cs="Sylfaen"/>
                <w:sz w:val="18"/>
                <w:szCs w:val="18"/>
                <w:lang w:val="hy-AM"/>
              </w:rPr>
            </w:pPr>
          </w:p>
          <w:p w14:paraId="19DE95AA" w14:textId="77777777" w:rsidR="00FB5E76" w:rsidRPr="00FB5E76" w:rsidRDefault="00FB5E76" w:rsidP="00545BDE">
            <w:pPr>
              <w:jc w:val="center"/>
              <w:rPr>
                <w:rFonts w:ascii="GHEA Grapalat" w:hAnsi="GHEA Grapalat"/>
                <w:sz w:val="22"/>
                <w:szCs w:val="22"/>
                <w:lang w:val="hy-AM"/>
              </w:rPr>
            </w:pPr>
          </w:p>
        </w:tc>
      </w:tr>
    </w:tbl>
    <w:p w14:paraId="730D5551" w14:textId="77777777" w:rsidR="0027462C" w:rsidRPr="008B555A" w:rsidRDefault="0027462C" w:rsidP="008B555A">
      <w:pPr>
        <w:rPr>
          <w:rFonts w:ascii="GHEA Grapalat" w:hAnsi="GHEA Grapalat"/>
          <w:i/>
          <w:lang w:val="hy-AM"/>
        </w:rPr>
      </w:pPr>
    </w:p>
    <w:p w14:paraId="098A451C" w14:textId="2265A433" w:rsidR="00981331" w:rsidRPr="00FB1EC7" w:rsidRDefault="00981331" w:rsidP="00981331">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003711BB">
        <w:rPr>
          <w:rFonts w:ascii="GHEA Grapalat" w:hAnsi="GHEA Grapalat" w:cs="Sylfaen"/>
          <w:i/>
          <w:sz w:val="20"/>
          <w:szCs w:val="20"/>
          <w:lang w:val="hy-AM"/>
        </w:rPr>
        <w:t xml:space="preserve"> </w:t>
      </w:r>
      <w:r>
        <w:rPr>
          <w:rFonts w:ascii="GHEA Grapalat" w:hAnsi="GHEA Grapalat" w:cs="Arial"/>
          <w:i/>
          <w:sz w:val="20"/>
          <w:szCs w:val="20"/>
          <w:lang w:val="pt-BR"/>
        </w:rPr>
        <w:t>1․1</w:t>
      </w:r>
    </w:p>
    <w:p w14:paraId="1889EF9B" w14:textId="77777777" w:rsidR="00981331" w:rsidRPr="00FB1EC7" w:rsidRDefault="00981331" w:rsidP="00981331">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EB9DC21" w14:textId="677B1DC2" w:rsidR="00981331" w:rsidRPr="00FB1EC7" w:rsidRDefault="00981331" w:rsidP="00981331">
      <w:pPr>
        <w:jc w:val="right"/>
        <w:rPr>
          <w:rFonts w:ascii="GHEA Grapalat" w:hAnsi="GHEA Grapalat" w:cs="Arial"/>
          <w:i/>
          <w:sz w:val="20"/>
          <w:szCs w:val="20"/>
          <w:lang w:val="pt-BR"/>
        </w:rPr>
      </w:pPr>
      <w:r w:rsidRPr="00B56C8E">
        <w:rPr>
          <w:rFonts w:ascii="GHEA Grapalat" w:hAnsi="GHEA Grapalat" w:cs="Sylfaen"/>
          <w:i/>
          <w:sz w:val="20"/>
          <w:szCs w:val="20"/>
          <w:lang w:val="pt-BR"/>
        </w:rPr>
        <w:t>«</w:t>
      </w:r>
      <w:r w:rsidR="0060667F">
        <w:rPr>
          <w:rFonts w:ascii="GHEA Grapalat" w:hAnsi="GHEA Grapalat" w:cs="Sylfaen"/>
          <w:i/>
          <w:sz w:val="20"/>
          <w:szCs w:val="20"/>
          <w:lang w:val="hy-AM"/>
        </w:rPr>
        <w:t>ՔԲԿ</w:t>
      </w:r>
      <w:r w:rsidR="007E1A25">
        <w:rPr>
          <w:rFonts w:ascii="GHEA Grapalat" w:hAnsi="GHEA Grapalat" w:cs="Sylfaen"/>
          <w:i/>
          <w:sz w:val="20"/>
          <w:szCs w:val="20"/>
          <w:lang w:val="pt-BR"/>
        </w:rPr>
        <w:t>-ԳՀԱՇՁԲ-22</w:t>
      </w:r>
      <w:r w:rsidR="0060667F">
        <w:rPr>
          <w:rFonts w:ascii="GHEA Grapalat" w:hAnsi="GHEA Grapalat" w:cs="Sylfaen"/>
          <w:i/>
          <w:sz w:val="20"/>
          <w:szCs w:val="20"/>
          <w:lang w:val="hy-AM"/>
        </w:rPr>
        <w:t>/22</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Pr="00FB1EC7">
        <w:rPr>
          <w:rFonts w:ascii="GHEA Grapalat" w:hAnsi="GHEA Grapalat" w:cs="Sylfaen"/>
          <w:i/>
          <w:sz w:val="20"/>
          <w:szCs w:val="20"/>
          <w:lang w:val="pt-BR"/>
        </w:rPr>
        <w:t>ծածկագրով պայմանագրի</w:t>
      </w:r>
    </w:p>
    <w:p w14:paraId="4F882D85" w14:textId="0A331118" w:rsidR="00F02279" w:rsidRDefault="00F02279" w:rsidP="00F02279">
      <w:pPr>
        <w:ind w:firstLine="567"/>
        <w:jc w:val="right"/>
        <w:rPr>
          <w:rFonts w:ascii="GHEA Grapalat" w:hAnsi="GHEA Grapalat"/>
          <w:i/>
          <w:lang w:val="pt-BR"/>
        </w:rPr>
      </w:pPr>
    </w:p>
    <w:p w14:paraId="64238B2D" w14:textId="429F25CC" w:rsidR="000B642F" w:rsidRDefault="000B642F" w:rsidP="00F02279">
      <w:pPr>
        <w:ind w:firstLine="567"/>
        <w:jc w:val="right"/>
        <w:rPr>
          <w:rFonts w:ascii="GHEA Grapalat" w:hAnsi="GHEA Grapalat"/>
          <w:i/>
          <w:lang w:val="pt-BR"/>
        </w:rPr>
      </w:pPr>
    </w:p>
    <w:p w14:paraId="6E79E4E3" w14:textId="554EDA3D" w:rsidR="000B642F" w:rsidRDefault="000B642F" w:rsidP="00F02279">
      <w:pPr>
        <w:ind w:firstLine="567"/>
        <w:jc w:val="right"/>
        <w:rPr>
          <w:rFonts w:ascii="GHEA Grapalat" w:hAnsi="GHEA Grapalat"/>
          <w:i/>
          <w:lang w:val="pt-BR"/>
        </w:rPr>
      </w:pPr>
    </w:p>
    <w:p w14:paraId="4D174714" w14:textId="110E99D8" w:rsidR="000B642F" w:rsidRDefault="000B642F" w:rsidP="00F02279">
      <w:pPr>
        <w:ind w:firstLine="567"/>
        <w:jc w:val="right"/>
        <w:rPr>
          <w:rFonts w:ascii="GHEA Grapalat" w:hAnsi="GHEA Grapalat"/>
          <w:i/>
          <w:lang w:val="pt-BR"/>
        </w:rPr>
      </w:pPr>
    </w:p>
    <w:p w14:paraId="1162825B" w14:textId="1D2F5083" w:rsidR="000B642F" w:rsidRDefault="00981331" w:rsidP="00981331">
      <w:pPr>
        <w:ind w:firstLine="567"/>
        <w:jc w:val="center"/>
        <w:rPr>
          <w:rFonts w:ascii="GHEA Grapalat" w:hAnsi="GHEA Grapalat"/>
          <w:b/>
          <w:bCs/>
          <w:sz w:val="20"/>
          <w:szCs w:val="18"/>
          <w:lang w:val="hy-AM"/>
        </w:rPr>
      </w:pPr>
      <w:r w:rsidRPr="00981331">
        <w:rPr>
          <w:rFonts w:ascii="GHEA Grapalat" w:hAnsi="GHEA Grapalat"/>
          <w:b/>
          <w:bCs/>
          <w:sz w:val="20"/>
          <w:szCs w:val="18"/>
          <w:lang w:val="hy-AM"/>
        </w:rPr>
        <w:t>Ս</w:t>
      </w:r>
      <w:r w:rsidRPr="00981331">
        <w:rPr>
          <w:rFonts w:ascii="GHEA Grapalat" w:hAnsi="GHEA Grapalat"/>
          <w:b/>
          <w:bCs/>
          <w:sz w:val="20"/>
          <w:szCs w:val="18"/>
          <w:lang w:val="es-ES"/>
        </w:rPr>
        <w:t>արքերի և սարքավորումների</w:t>
      </w:r>
      <w:r w:rsidRPr="00981331">
        <w:rPr>
          <w:rFonts w:ascii="GHEA Grapalat" w:hAnsi="GHEA Grapalat"/>
          <w:b/>
          <w:bCs/>
          <w:sz w:val="20"/>
          <w:szCs w:val="18"/>
          <w:lang w:val="hy-AM"/>
        </w:rPr>
        <w:t xml:space="preserve"> </w:t>
      </w:r>
      <w:r w:rsidR="0019755C">
        <w:rPr>
          <w:rFonts w:ascii="GHEA Grapalat" w:hAnsi="GHEA Grapalat"/>
          <w:b/>
          <w:bCs/>
          <w:sz w:val="20"/>
          <w:szCs w:val="18"/>
          <w:lang w:val="hy-AM"/>
        </w:rPr>
        <w:t>նկարագիրը</w:t>
      </w:r>
    </w:p>
    <w:p w14:paraId="671B470F" w14:textId="1C8207A8" w:rsidR="00FA5AD9" w:rsidRDefault="00FA5AD9" w:rsidP="00981331">
      <w:pPr>
        <w:ind w:firstLine="567"/>
        <w:jc w:val="center"/>
        <w:rPr>
          <w:rFonts w:ascii="GHEA Grapalat" w:hAnsi="GHEA Grapalat"/>
          <w:b/>
          <w:bCs/>
          <w:sz w:val="20"/>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328"/>
        <w:gridCol w:w="5903"/>
        <w:gridCol w:w="1304"/>
      </w:tblGrid>
      <w:tr w:rsidR="00FA5AD9" w:rsidRPr="00F049D8" w14:paraId="00068B48" w14:textId="77777777" w:rsidTr="005A52CF">
        <w:tc>
          <w:tcPr>
            <w:tcW w:w="1265" w:type="dxa"/>
            <w:tcBorders>
              <w:right w:val="nil"/>
            </w:tcBorders>
            <w:vAlign w:val="center"/>
          </w:tcPr>
          <w:p w14:paraId="3464A95F" w14:textId="77777777" w:rsidR="00FA5AD9" w:rsidRPr="00FA5AD9" w:rsidRDefault="00FA5AD9" w:rsidP="005A52CF">
            <w:pPr>
              <w:jc w:val="center"/>
              <w:rPr>
                <w:rFonts w:ascii="GHEA Grapalat" w:hAnsi="GHEA Grapalat"/>
                <w:b/>
                <w:bCs/>
                <w:sz w:val="16"/>
                <w:szCs w:val="18"/>
                <w:lang w:val="hy-AM"/>
              </w:rPr>
            </w:pPr>
          </w:p>
        </w:tc>
        <w:tc>
          <w:tcPr>
            <w:tcW w:w="8535" w:type="dxa"/>
            <w:gridSpan w:val="3"/>
            <w:tcBorders>
              <w:left w:val="nil"/>
            </w:tcBorders>
            <w:vAlign w:val="center"/>
          </w:tcPr>
          <w:p w14:paraId="14C260C1" w14:textId="77777777" w:rsidR="00FA5AD9" w:rsidRPr="00F049D8" w:rsidRDefault="00FA5AD9" w:rsidP="005A52CF">
            <w:pPr>
              <w:jc w:val="center"/>
              <w:rPr>
                <w:rFonts w:ascii="GHEA Grapalat" w:hAnsi="GHEA Grapalat"/>
                <w:b/>
                <w:bCs/>
                <w:sz w:val="16"/>
                <w:szCs w:val="18"/>
                <w:lang w:val="es-ES"/>
              </w:rPr>
            </w:pPr>
            <w:r w:rsidRPr="00F049D8">
              <w:rPr>
                <w:rFonts w:ascii="GHEA Grapalat" w:hAnsi="GHEA Grapalat"/>
                <w:b/>
                <w:bCs/>
                <w:sz w:val="16"/>
                <w:szCs w:val="18"/>
                <w:lang w:val="es-ES"/>
              </w:rPr>
              <w:t xml:space="preserve">Առաջարկվող սարքերի և սարքավորումների </w:t>
            </w:r>
          </w:p>
        </w:tc>
      </w:tr>
      <w:tr w:rsidR="004842F0" w:rsidRPr="007320DA" w14:paraId="7AA93613" w14:textId="77777777" w:rsidTr="00294CEC">
        <w:tc>
          <w:tcPr>
            <w:tcW w:w="1265" w:type="dxa"/>
            <w:tcBorders>
              <w:right w:val="single" w:sz="4" w:space="0" w:color="auto"/>
            </w:tcBorders>
            <w:vAlign w:val="center"/>
          </w:tcPr>
          <w:p w14:paraId="161A015B" w14:textId="77777777" w:rsidR="004842F0" w:rsidRPr="00F049D8" w:rsidRDefault="004842F0" w:rsidP="005A52CF">
            <w:pPr>
              <w:jc w:val="center"/>
              <w:rPr>
                <w:rFonts w:ascii="GHEA Grapalat" w:hAnsi="GHEA Grapalat"/>
                <w:b/>
                <w:bCs/>
                <w:sz w:val="16"/>
                <w:szCs w:val="18"/>
                <w:lang w:val="es-ES"/>
              </w:rPr>
            </w:pPr>
            <w:r>
              <w:rPr>
                <w:rFonts w:ascii="GHEA Grapalat" w:hAnsi="GHEA Grapalat"/>
                <w:b/>
                <w:bCs/>
                <w:sz w:val="16"/>
                <w:szCs w:val="18"/>
                <w:lang w:val="hy-AM"/>
              </w:rPr>
              <w:t>Անվանումը</w:t>
            </w:r>
          </w:p>
        </w:tc>
        <w:tc>
          <w:tcPr>
            <w:tcW w:w="1328" w:type="dxa"/>
            <w:tcBorders>
              <w:left w:val="single" w:sz="4" w:space="0" w:color="auto"/>
            </w:tcBorders>
            <w:vAlign w:val="center"/>
          </w:tcPr>
          <w:p w14:paraId="7EB2BC60" w14:textId="77777777" w:rsidR="004842F0" w:rsidRPr="00F049D8" w:rsidRDefault="004842F0" w:rsidP="005A52CF">
            <w:pPr>
              <w:jc w:val="center"/>
              <w:rPr>
                <w:rFonts w:ascii="GHEA Grapalat" w:hAnsi="GHEA Grapalat"/>
                <w:b/>
                <w:bCs/>
                <w:sz w:val="16"/>
                <w:szCs w:val="18"/>
                <w:lang w:val="es-ES"/>
              </w:rPr>
            </w:pPr>
            <w:r w:rsidRPr="00F049D8">
              <w:rPr>
                <w:rFonts w:ascii="GHEA Grapalat" w:hAnsi="GHEA Grapalat"/>
                <w:b/>
                <w:bCs/>
                <w:sz w:val="16"/>
                <w:szCs w:val="18"/>
              </w:rPr>
              <w:t>ֆ</w:t>
            </w:r>
            <w:r w:rsidRPr="00F049D8">
              <w:rPr>
                <w:rFonts w:ascii="GHEA Grapalat" w:hAnsi="GHEA Grapalat"/>
                <w:b/>
                <w:bCs/>
                <w:sz w:val="16"/>
                <w:szCs w:val="18"/>
                <w:lang w:val="hy-AM"/>
              </w:rPr>
              <w:t>իրմային անվանումը</w:t>
            </w:r>
          </w:p>
        </w:tc>
        <w:tc>
          <w:tcPr>
            <w:tcW w:w="5903" w:type="dxa"/>
            <w:vAlign w:val="center"/>
          </w:tcPr>
          <w:p w14:paraId="5E012E75" w14:textId="77777777" w:rsidR="004842F0" w:rsidRPr="00F049D8" w:rsidRDefault="004842F0" w:rsidP="005A52CF">
            <w:pPr>
              <w:jc w:val="center"/>
              <w:rPr>
                <w:rFonts w:ascii="GHEA Grapalat" w:hAnsi="GHEA Grapalat"/>
                <w:b/>
                <w:bCs/>
                <w:sz w:val="16"/>
                <w:szCs w:val="18"/>
                <w:lang w:val="es-ES"/>
              </w:rPr>
            </w:pPr>
            <w:r w:rsidRPr="00F049D8">
              <w:rPr>
                <w:rFonts w:ascii="GHEA Grapalat" w:hAnsi="GHEA Grapalat"/>
                <w:b/>
                <w:bCs/>
                <w:sz w:val="16"/>
                <w:szCs w:val="18"/>
                <w:lang w:val="es-ES"/>
              </w:rPr>
              <w:t>տեխնիկական բնութագրերը</w:t>
            </w:r>
          </w:p>
        </w:tc>
        <w:tc>
          <w:tcPr>
            <w:tcW w:w="1304" w:type="dxa"/>
            <w:vAlign w:val="center"/>
          </w:tcPr>
          <w:p w14:paraId="6E602CF2" w14:textId="77777777" w:rsidR="004842F0" w:rsidRPr="007320DA" w:rsidRDefault="004842F0" w:rsidP="005A52CF">
            <w:pPr>
              <w:jc w:val="center"/>
              <w:rPr>
                <w:rFonts w:ascii="GHEA Grapalat" w:hAnsi="GHEA Grapalat"/>
                <w:b/>
                <w:bCs/>
                <w:sz w:val="16"/>
                <w:szCs w:val="18"/>
                <w:lang w:val="es-ES"/>
              </w:rPr>
            </w:pPr>
            <w:r w:rsidRPr="00F049D8">
              <w:rPr>
                <w:rFonts w:ascii="GHEA Grapalat" w:hAnsi="GHEA Grapalat"/>
                <w:b/>
                <w:bCs/>
                <w:sz w:val="16"/>
                <w:szCs w:val="18"/>
                <w:lang w:val="es-ES"/>
              </w:rPr>
              <w:t>երաշխիքային ժամկետները</w:t>
            </w:r>
          </w:p>
        </w:tc>
      </w:tr>
      <w:tr w:rsidR="004842F0" w:rsidRPr="007320DA" w14:paraId="52878B76" w14:textId="77777777" w:rsidTr="00294CEC">
        <w:trPr>
          <w:trHeight w:val="1104"/>
        </w:trPr>
        <w:tc>
          <w:tcPr>
            <w:tcW w:w="1265" w:type="dxa"/>
            <w:vAlign w:val="center"/>
          </w:tcPr>
          <w:p w14:paraId="488C61FA" w14:textId="77777777" w:rsidR="004842F0" w:rsidRPr="007320DA" w:rsidRDefault="004842F0" w:rsidP="005A52CF">
            <w:pPr>
              <w:jc w:val="center"/>
              <w:rPr>
                <w:rFonts w:ascii="GHEA Grapalat" w:hAnsi="GHEA Grapalat"/>
                <w:b/>
                <w:bCs/>
                <w:sz w:val="16"/>
                <w:szCs w:val="18"/>
                <w:lang w:val="es-ES"/>
              </w:rPr>
            </w:pPr>
          </w:p>
        </w:tc>
        <w:tc>
          <w:tcPr>
            <w:tcW w:w="1328" w:type="dxa"/>
            <w:vAlign w:val="center"/>
          </w:tcPr>
          <w:p w14:paraId="4C977D06" w14:textId="77777777" w:rsidR="004842F0" w:rsidRPr="007320DA" w:rsidDel="00E968EF" w:rsidRDefault="004842F0" w:rsidP="005A52CF">
            <w:pPr>
              <w:jc w:val="center"/>
              <w:rPr>
                <w:rFonts w:ascii="GHEA Grapalat" w:hAnsi="GHEA Grapalat"/>
                <w:b/>
                <w:bCs/>
                <w:sz w:val="16"/>
                <w:szCs w:val="18"/>
                <w:lang w:val="hy-AM"/>
              </w:rPr>
            </w:pPr>
          </w:p>
        </w:tc>
        <w:tc>
          <w:tcPr>
            <w:tcW w:w="5903" w:type="dxa"/>
            <w:vAlign w:val="center"/>
          </w:tcPr>
          <w:p w14:paraId="443330C1" w14:textId="77777777" w:rsidR="004842F0" w:rsidRPr="007320DA" w:rsidRDefault="004842F0" w:rsidP="005A52CF">
            <w:pPr>
              <w:jc w:val="center"/>
              <w:rPr>
                <w:rFonts w:ascii="GHEA Grapalat" w:hAnsi="GHEA Grapalat"/>
                <w:b/>
                <w:bCs/>
                <w:sz w:val="16"/>
                <w:szCs w:val="18"/>
                <w:lang w:val="es-ES"/>
              </w:rPr>
            </w:pPr>
          </w:p>
        </w:tc>
        <w:tc>
          <w:tcPr>
            <w:tcW w:w="1304" w:type="dxa"/>
            <w:vAlign w:val="center"/>
          </w:tcPr>
          <w:p w14:paraId="7AE2313B" w14:textId="77777777" w:rsidR="004842F0" w:rsidRPr="007320DA" w:rsidRDefault="004842F0" w:rsidP="005A52CF">
            <w:pPr>
              <w:jc w:val="center"/>
              <w:rPr>
                <w:rFonts w:ascii="GHEA Grapalat" w:hAnsi="GHEA Grapalat"/>
                <w:b/>
                <w:bCs/>
                <w:sz w:val="16"/>
                <w:szCs w:val="18"/>
                <w:lang w:val="es-ES"/>
              </w:rPr>
            </w:pPr>
          </w:p>
        </w:tc>
      </w:tr>
    </w:tbl>
    <w:p w14:paraId="436C7F83" w14:textId="77777777" w:rsidR="00FA5AD9" w:rsidRPr="00981331" w:rsidRDefault="00FA5AD9" w:rsidP="00981331">
      <w:pPr>
        <w:ind w:firstLine="567"/>
        <w:jc w:val="center"/>
        <w:rPr>
          <w:rFonts w:ascii="GHEA Grapalat" w:hAnsi="GHEA Grapalat"/>
          <w:i/>
          <w:sz w:val="32"/>
          <w:lang w:val="hy-AM"/>
        </w:rPr>
      </w:pPr>
    </w:p>
    <w:p w14:paraId="723993C9" w14:textId="25E77657" w:rsidR="000B642F" w:rsidRDefault="000B642F"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981331" w:rsidRPr="00FB1EC7" w14:paraId="55975F83" w14:textId="77777777" w:rsidTr="005A52CF">
        <w:trPr>
          <w:jc w:val="center"/>
        </w:trPr>
        <w:tc>
          <w:tcPr>
            <w:tcW w:w="4536" w:type="dxa"/>
          </w:tcPr>
          <w:p w14:paraId="6856F320" w14:textId="77777777" w:rsidR="00981331" w:rsidRPr="00FB1EC7" w:rsidRDefault="00981331" w:rsidP="005A52CF">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D8568BE"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7210176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6E5F27E7"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538AC66C"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0DEB00AB"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0B855506"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151B83CD" w14:textId="77777777" w:rsidR="008B555A" w:rsidRPr="00CA4418" w:rsidRDefault="008B555A" w:rsidP="008B555A">
            <w:pPr>
              <w:jc w:val="center"/>
              <w:rPr>
                <w:rFonts w:ascii="GHEA Grapalat" w:hAnsi="GHEA Grapalat"/>
                <w:b/>
                <w:sz w:val="20"/>
                <w:lang w:val="hy-AM"/>
              </w:rPr>
            </w:pPr>
          </w:p>
          <w:p w14:paraId="5B9C00ED" w14:textId="77777777" w:rsidR="008B555A" w:rsidRPr="00CA4418" w:rsidRDefault="008B555A" w:rsidP="008B555A">
            <w:pPr>
              <w:jc w:val="center"/>
              <w:rPr>
                <w:rFonts w:ascii="GHEA Grapalat" w:hAnsi="GHEA Grapalat"/>
                <w:b/>
                <w:sz w:val="20"/>
                <w:lang w:val="hy-AM"/>
              </w:rPr>
            </w:pPr>
          </w:p>
          <w:p w14:paraId="0ADC5972"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4260199E"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7BC3ACDE"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1CCBC520"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5056157F" w14:textId="77777777" w:rsidR="008B555A" w:rsidRPr="00CA4418" w:rsidRDefault="008B555A" w:rsidP="008B555A">
            <w:pPr>
              <w:rPr>
                <w:rFonts w:ascii="GHEA Grapalat" w:hAnsi="GHEA Grapalat"/>
                <w:lang w:val="pt-BR"/>
              </w:rPr>
            </w:pPr>
          </w:p>
          <w:p w14:paraId="24A8FBD2" w14:textId="661778E2" w:rsidR="00981331" w:rsidRPr="008B555A" w:rsidRDefault="00981331" w:rsidP="005A52CF">
            <w:pPr>
              <w:jc w:val="center"/>
              <w:rPr>
                <w:rFonts w:ascii="GHEA Grapalat" w:hAnsi="GHEA Grapalat"/>
                <w:sz w:val="18"/>
                <w:szCs w:val="18"/>
                <w:lang w:val="pt-BR"/>
              </w:rPr>
            </w:pPr>
          </w:p>
        </w:tc>
        <w:tc>
          <w:tcPr>
            <w:tcW w:w="760" w:type="dxa"/>
          </w:tcPr>
          <w:p w14:paraId="01D16EB3" w14:textId="77777777" w:rsidR="00981331" w:rsidRPr="008B555A" w:rsidRDefault="00981331" w:rsidP="005A52CF">
            <w:pPr>
              <w:spacing w:line="360" w:lineRule="auto"/>
              <w:jc w:val="center"/>
              <w:rPr>
                <w:rFonts w:ascii="GHEA Grapalat" w:hAnsi="GHEA Grapalat"/>
                <w:lang w:val="hy-AM"/>
              </w:rPr>
            </w:pPr>
          </w:p>
        </w:tc>
        <w:tc>
          <w:tcPr>
            <w:tcW w:w="4343" w:type="dxa"/>
          </w:tcPr>
          <w:p w14:paraId="5A908079" w14:textId="77777777" w:rsidR="00981331" w:rsidRPr="00FB1EC7" w:rsidRDefault="00981331" w:rsidP="005A52CF">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749D8BAE" w14:textId="77777777" w:rsidR="00981331" w:rsidRPr="00FB1EC7" w:rsidRDefault="00981331" w:rsidP="005A52CF">
            <w:pPr>
              <w:jc w:val="center"/>
              <w:rPr>
                <w:rFonts w:ascii="GHEA Grapalat" w:hAnsi="GHEA Grapalat"/>
                <w:lang w:val="ru-RU"/>
              </w:rPr>
            </w:pPr>
          </w:p>
          <w:p w14:paraId="5B048E5E" w14:textId="77777777" w:rsidR="00981331" w:rsidRDefault="00981331" w:rsidP="005A52CF">
            <w:pPr>
              <w:jc w:val="center"/>
              <w:rPr>
                <w:rFonts w:ascii="GHEA Grapalat" w:hAnsi="GHEA Grapalat"/>
                <w:lang w:val="hy-AM"/>
              </w:rPr>
            </w:pPr>
          </w:p>
          <w:p w14:paraId="08B86E86" w14:textId="77777777" w:rsidR="008B555A" w:rsidRDefault="008B555A" w:rsidP="005A52CF">
            <w:pPr>
              <w:jc w:val="center"/>
              <w:rPr>
                <w:rFonts w:ascii="GHEA Grapalat" w:hAnsi="GHEA Grapalat"/>
                <w:lang w:val="hy-AM"/>
              </w:rPr>
            </w:pPr>
          </w:p>
          <w:p w14:paraId="2674D144" w14:textId="77777777" w:rsidR="008B555A" w:rsidRDefault="008B555A" w:rsidP="005A52CF">
            <w:pPr>
              <w:jc w:val="center"/>
              <w:rPr>
                <w:rFonts w:ascii="GHEA Grapalat" w:hAnsi="GHEA Grapalat"/>
                <w:lang w:val="hy-AM"/>
              </w:rPr>
            </w:pPr>
          </w:p>
          <w:p w14:paraId="6A8CD539" w14:textId="77777777" w:rsidR="008B555A" w:rsidRDefault="008B555A" w:rsidP="005A52CF">
            <w:pPr>
              <w:jc w:val="center"/>
              <w:rPr>
                <w:rFonts w:ascii="GHEA Grapalat" w:hAnsi="GHEA Grapalat"/>
                <w:lang w:val="hy-AM"/>
              </w:rPr>
            </w:pPr>
          </w:p>
          <w:p w14:paraId="37DCDC66" w14:textId="77777777" w:rsidR="008B555A" w:rsidRDefault="008B555A" w:rsidP="005A52CF">
            <w:pPr>
              <w:jc w:val="center"/>
              <w:rPr>
                <w:rFonts w:ascii="GHEA Grapalat" w:hAnsi="GHEA Grapalat"/>
                <w:lang w:val="hy-AM"/>
              </w:rPr>
            </w:pPr>
          </w:p>
          <w:p w14:paraId="2F001617" w14:textId="77777777" w:rsidR="008B555A" w:rsidRDefault="008B555A" w:rsidP="005A52CF">
            <w:pPr>
              <w:jc w:val="center"/>
              <w:rPr>
                <w:rFonts w:ascii="GHEA Grapalat" w:hAnsi="GHEA Grapalat"/>
                <w:lang w:val="hy-AM"/>
              </w:rPr>
            </w:pPr>
          </w:p>
          <w:p w14:paraId="315C2C73" w14:textId="77777777" w:rsidR="008B555A" w:rsidRDefault="008B555A" w:rsidP="005A52CF">
            <w:pPr>
              <w:jc w:val="center"/>
              <w:rPr>
                <w:rFonts w:ascii="GHEA Grapalat" w:hAnsi="GHEA Grapalat"/>
                <w:lang w:val="hy-AM"/>
              </w:rPr>
            </w:pPr>
          </w:p>
          <w:p w14:paraId="3822052E" w14:textId="77777777" w:rsidR="008B555A" w:rsidRPr="008B555A" w:rsidRDefault="008B555A" w:rsidP="005A52CF">
            <w:pPr>
              <w:jc w:val="center"/>
              <w:rPr>
                <w:rFonts w:ascii="GHEA Grapalat" w:hAnsi="GHEA Grapalat"/>
                <w:lang w:val="hy-AM"/>
              </w:rPr>
            </w:pPr>
          </w:p>
          <w:p w14:paraId="58D6853D" w14:textId="77777777" w:rsidR="00981331" w:rsidRPr="00FB1EC7" w:rsidRDefault="00981331" w:rsidP="005A52CF">
            <w:pPr>
              <w:jc w:val="center"/>
              <w:rPr>
                <w:rFonts w:ascii="GHEA Grapalat" w:hAnsi="GHEA Grapalat"/>
                <w:lang w:val="ru-RU"/>
              </w:rPr>
            </w:pPr>
            <w:r w:rsidRPr="00FB1EC7">
              <w:rPr>
                <w:rFonts w:ascii="GHEA Grapalat" w:hAnsi="GHEA Grapalat"/>
                <w:lang w:val="ru-RU"/>
              </w:rPr>
              <w:t>---------------------------------</w:t>
            </w:r>
          </w:p>
          <w:p w14:paraId="38C24DE0" w14:textId="77777777" w:rsidR="00981331" w:rsidRPr="00FB1EC7" w:rsidRDefault="00981331" w:rsidP="005A52CF">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32669D" w14:textId="77777777" w:rsidR="00981331" w:rsidRPr="00FB1EC7" w:rsidRDefault="00981331" w:rsidP="005A52CF">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65D49DB" w14:textId="73E74167" w:rsidR="00981331" w:rsidRDefault="00981331" w:rsidP="00F02279">
      <w:pPr>
        <w:ind w:firstLine="567"/>
        <w:jc w:val="right"/>
        <w:rPr>
          <w:rFonts w:ascii="GHEA Grapalat" w:hAnsi="GHEA Grapalat"/>
          <w:i/>
          <w:lang w:val="hy-AM"/>
        </w:rPr>
      </w:pPr>
    </w:p>
    <w:p w14:paraId="3F5FFA18" w14:textId="77777777" w:rsidR="008B555A" w:rsidRDefault="008B555A" w:rsidP="00F02279">
      <w:pPr>
        <w:ind w:firstLine="567"/>
        <w:jc w:val="right"/>
        <w:rPr>
          <w:rFonts w:ascii="GHEA Grapalat" w:hAnsi="GHEA Grapalat"/>
          <w:i/>
          <w:lang w:val="hy-AM"/>
        </w:rPr>
      </w:pPr>
    </w:p>
    <w:p w14:paraId="600A30DA" w14:textId="77777777" w:rsidR="008B555A" w:rsidRDefault="008B555A" w:rsidP="00F02279">
      <w:pPr>
        <w:ind w:firstLine="567"/>
        <w:jc w:val="right"/>
        <w:rPr>
          <w:rFonts w:ascii="GHEA Grapalat" w:hAnsi="GHEA Grapalat"/>
          <w:i/>
          <w:lang w:val="hy-AM"/>
        </w:rPr>
      </w:pPr>
    </w:p>
    <w:p w14:paraId="0200F5A3" w14:textId="77777777" w:rsidR="008B555A" w:rsidRDefault="008B555A" w:rsidP="00F02279">
      <w:pPr>
        <w:ind w:firstLine="567"/>
        <w:jc w:val="right"/>
        <w:rPr>
          <w:rFonts w:ascii="GHEA Grapalat" w:hAnsi="GHEA Grapalat"/>
          <w:i/>
          <w:lang w:val="hy-AM"/>
        </w:rPr>
      </w:pPr>
    </w:p>
    <w:p w14:paraId="79DC2AE7" w14:textId="77777777" w:rsidR="008B555A" w:rsidRDefault="008B555A" w:rsidP="00F02279">
      <w:pPr>
        <w:ind w:firstLine="567"/>
        <w:jc w:val="right"/>
        <w:rPr>
          <w:rFonts w:ascii="GHEA Grapalat" w:hAnsi="GHEA Grapalat"/>
          <w:i/>
          <w:lang w:val="hy-AM"/>
        </w:rPr>
      </w:pPr>
    </w:p>
    <w:p w14:paraId="0E66E512" w14:textId="77777777" w:rsidR="008B555A" w:rsidRDefault="008B555A" w:rsidP="00F02279">
      <w:pPr>
        <w:ind w:firstLine="567"/>
        <w:jc w:val="right"/>
        <w:rPr>
          <w:rFonts w:ascii="GHEA Grapalat" w:hAnsi="GHEA Grapalat"/>
          <w:i/>
          <w:lang w:val="hy-AM"/>
        </w:rPr>
      </w:pPr>
    </w:p>
    <w:p w14:paraId="1C6EA567" w14:textId="77777777" w:rsidR="008B555A" w:rsidRDefault="008B555A" w:rsidP="00F02279">
      <w:pPr>
        <w:ind w:firstLine="567"/>
        <w:jc w:val="right"/>
        <w:rPr>
          <w:rFonts w:ascii="GHEA Grapalat" w:hAnsi="GHEA Grapalat"/>
          <w:i/>
          <w:lang w:val="hy-AM"/>
        </w:rPr>
      </w:pPr>
    </w:p>
    <w:p w14:paraId="7FE65567" w14:textId="77777777" w:rsidR="006871E0" w:rsidRDefault="006871E0" w:rsidP="00F02279">
      <w:pPr>
        <w:ind w:firstLine="567"/>
        <w:jc w:val="right"/>
        <w:rPr>
          <w:rFonts w:ascii="GHEA Grapalat" w:hAnsi="GHEA Grapalat"/>
          <w:i/>
          <w:lang w:val="hy-AM"/>
        </w:rPr>
      </w:pPr>
    </w:p>
    <w:p w14:paraId="42675B1C" w14:textId="77777777" w:rsidR="006871E0" w:rsidRDefault="006871E0" w:rsidP="00F02279">
      <w:pPr>
        <w:ind w:firstLine="567"/>
        <w:jc w:val="right"/>
        <w:rPr>
          <w:rFonts w:ascii="GHEA Grapalat" w:hAnsi="GHEA Grapalat"/>
          <w:i/>
          <w:lang w:val="hy-AM"/>
        </w:rPr>
      </w:pPr>
    </w:p>
    <w:p w14:paraId="121F2368" w14:textId="77777777" w:rsidR="006871E0" w:rsidRDefault="006871E0" w:rsidP="00F02279">
      <w:pPr>
        <w:ind w:firstLine="567"/>
        <w:jc w:val="right"/>
        <w:rPr>
          <w:rFonts w:ascii="GHEA Grapalat" w:hAnsi="GHEA Grapalat"/>
          <w:i/>
          <w:lang w:val="hy-AM"/>
        </w:rPr>
      </w:pPr>
    </w:p>
    <w:p w14:paraId="4F9E0547" w14:textId="77777777" w:rsidR="006871E0" w:rsidRDefault="006871E0" w:rsidP="00F02279">
      <w:pPr>
        <w:ind w:firstLine="567"/>
        <w:jc w:val="right"/>
        <w:rPr>
          <w:rFonts w:ascii="GHEA Grapalat" w:hAnsi="GHEA Grapalat"/>
          <w:i/>
          <w:lang w:val="hy-AM"/>
        </w:rPr>
      </w:pPr>
    </w:p>
    <w:p w14:paraId="7C3D4CFB" w14:textId="77777777" w:rsidR="006871E0" w:rsidRDefault="006871E0" w:rsidP="00F02279">
      <w:pPr>
        <w:ind w:firstLine="567"/>
        <w:jc w:val="right"/>
        <w:rPr>
          <w:rFonts w:ascii="GHEA Grapalat" w:hAnsi="GHEA Grapalat"/>
          <w:i/>
          <w:lang w:val="hy-AM"/>
        </w:rPr>
      </w:pPr>
    </w:p>
    <w:p w14:paraId="56BF315E" w14:textId="77777777" w:rsidR="006871E0" w:rsidRDefault="006871E0" w:rsidP="00F02279">
      <w:pPr>
        <w:ind w:firstLine="567"/>
        <w:jc w:val="right"/>
        <w:rPr>
          <w:rFonts w:ascii="GHEA Grapalat" w:hAnsi="GHEA Grapalat"/>
          <w:i/>
          <w:lang w:val="hy-AM"/>
        </w:rPr>
      </w:pPr>
    </w:p>
    <w:p w14:paraId="7FD5CA79" w14:textId="77777777" w:rsidR="006871E0" w:rsidRDefault="006871E0" w:rsidP="00F02279">
      <w:pPr>
        <w:ind w:firstLine="567"/>
        <w:jc w:val="right"/>
        <w:rPr>
          <w:rFonts w:ascii="GHEA Grapalat" w:hAnsi="GHEA Grapalat"/>
          <w:i/>
          <w:lang w:val="hy-AM"/>
        </w:rPr>
      </w:pPr>
    </w:p>
    <w:p w14:paraId="5BCC2D4B" w14:textId="77777777" w:rsidR="008B555A" w:rsidRDefault="008B555A" w:rsidP="00F02279">
      <w:pPr>
        <w:ind w:firstLine="567"/>
        <w:jc w:val="right"/>
        <w:rPr>
          <w:rFonts w:ascii="GHEA Grapalat" w:hAnsi="GHEA Grapalat"/>
          <w:i/>
          <w:lang w:val="hy-AM"/>
        </w:rPr>
      </w:pPr>
    </w:p>
    <w:p w14:paraId="42F27E06" w14:textId="77777777" w:rsidR="008B555A" w:rsidRDefault="008B555A" w:rsidP="00F02279">
      <w:pPr>
        <w:ind w:firstLine="567"/>
        <w:jc w:val="right"/>
        <w:rPr>
          <w:rFonts w:ascii="GHEA Grapalat" w:hAnsi="GHEA Grapalat"/>
          <w:i/>
          <w:lang w:val="hy-AM"/>
        </w:rPr>
      </w:pPr>
    </w:p>
    <w:p w14:paraId="410B326A" w14:textId="77777777" w:rsidR="00FB5E76" w:rsidRPr="008B555A" w:rsidRDefault="00FB5E76" w:rsidP="00F02279">
      <w:pPr>
        <w:ind w:firstLine="567"/>
        <w:jc w:val="right"/>
        <w:rPr>
          <w:rFonts w:ascii="GHEA Grapalat" w:hAnsi="GHEA Grapalat"/>
          <w:i/>
          <w:lang w:val="hy-AM"/>
        </w:rPr>
      </w:pPr>
    </w:p>
    <w:p w14:paraId="1D252D39" w14:textId="6599E1E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E73B622" w:rsidR="00F02279" w:rsidRPr="00FB1EC7" w:rsidRDefault="00B56C8E" w:rsidP="00F02279">
      <w:pPr>
        <w:jc w:val="right"/>
        <w:rPr>
          <w:rFonts w:ascii="GHEA Grapalat" w:hAnsi="GHEA Grapalat" w:cs="Arial"/>
          <w:i/>
          <w:sz w:val="20"/>
          <w:szCs w:val="20"/>
          <w:lang w:val="pt-BR"/>
        </w:rPr>
      </w:pPr>
      <w:r w:rsidRPr="00B56C8E">
        <w:rPr>
          <w:rFonts w:ascii="GHEA Grapalat" w:hAnsi="GHEA Grapalat" w:cs="Sylfaen"/>
          <w:i/>
          <w:sz w:val="20"/>
          <w:szCs w:val="20"/>
          <w:lang w:val="pt-BR"/>
        </w:rPr>
        <w:t>«</w:t>
      </w:r>
      <w:r w:rsidR="0065098E">
        <w:rPr>
          <w:rFonts w:ascii="GHEA Grapalat" w:hAnsi="GHEA Grapalat" w:cs="Sylfaen"/>
          <w:i/>
          <w:sz w:val="20"/>
          <w:szCs w:val="20"/>
          <w:lang w:val="hy-AM"/>
        </w:rPr>
        <w:t>ՔԲԿ</w:t>
      </w:r>
      <w:r w:rsidR="007E1A25">
        <w:rPr>
          <w:rFonts w:ascii="GHEA Grapalat" w:hAnsi="GHEA Grapalat" w:cs="Sylfaen"/>
          <w:i/>
          <w:sz w:val="20"/>
          <w:szCs w:val="20"/>
          <w:lang w:val="pt-BR"/>
        </w:rPr>
        <w:t>-ԳՀԱՇՁԲ-22/</w:t>
      </w:r>
      <w:r w:rsidR="0065098E">
        <w:rPr>
          <w:rFonts w:ascii="GHEA Grapalat" w:hAnsi="GHEA Grapalat" w:cs="Sylfaen"/>
          <w:i/>
          <w:sz w:val="20"/>
          <w:szCs w:val="20"/>
          <w:lang w:val="hy-AM"/>
        </w:rPr>
        <w:t>22</w:t>
      </w:r>
      <w:r w:rsidR="004842F0">
        <w:rPr>
          <w:rFonts w:ascii="GHEA Grapalat" w:hAnsi="GHEA Grapalat" w:cs="Sylfaen"/>
          <w:i/>
          <w:sz w:val="20"/>
          <w:szCs w:val="20"/>
          <w:lang w:val="pt-BR"/>
        </w:rPr>
        <w:t xml:space="preserve"> </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F02279"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67C3B98E" w:rsidR="00F02279" w:rsidRDefault="00F02279" w:rsidP="00F02279">
      <w:pPr>
        <w:jc w:val="center"/>
        <w:rPr>
          <w:rFonts w:ascii="GHEA Grapalat" w:hAnsi="GHEA Grapalat" w:cs="Sylfaen"/>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B25D8B" w14:textId="48EAD0ED" w:rsidR="0057666E" w:rsidRPr="0057666E" w:rsidRDefault="0057666E" w:rsidP="00F02279">
      <w:pPr>
        <w:jc w:val="center"/>
        <w:rPr>
          <w:rFonts w:ascii="GHEA Grapalat" w:hAnsi="GHEA Grapalat"/>
          <w:b/>
          <w:sz w:val="20"/>
          <w:szCs w:val="20"/>
          <w:lang w:val="hy-AM"/>
        </w:rPr>
      </w:pPr>
      <w:r>
        <w:rPr>
          <w:rFonts w:ascii="GHEA Grapalat" w:hAnsi="GHEA Grapalat" w:cs="Sylfaen"/>
          <w:b/>
          <w:sz w:val="20"/>
          <w:szCs w:val="20"/>
          <w:lang w:val="hy-AM"/>
        </w:rPr>
        <w:t>ԱՇԽԱՏԱՆՔՆԵՐԻ ԿԱՏԱՐՄԱՆ</w:t>
      </w:r>
    </w:p>
    <w:p w14:paraId="36E83AE5" w14:textId="42AB0F6A" w:rsidR="00207999" w:rsidRDefault="00207999" w:rsidP="00207999">
      <w:pPr>
        <w:ind w:firstLine="567"/>
        <w:jc w:val="center"/>
        <w:rPr>
          <w:rFonts w:ascii="GHEA Grapalat" w:hAnsi="GHEA Grapalat" w:cs="Sylfaen"/>
          <w:b/>
          <w:sz w:val="20"/>
          <w:lang w:val="pt-BR"/>
        </w:rPr>
      </w:pPr>
      <w:r w:rsidRPr="00B56C8E">
        <w:rPr>
          <w:rFonts w:ascii="GHEA Grapalat" w:hAnsi="GHEA Grapalat" w:cs="Sylfaen"/>
          <w:b/>
          <w:sz w:val="20"/>
          <w:lang w:val="pt-B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855"/>
        <w:gridCol w:w="1800"/>
        <w:gridCol w:w="1733"/>
      </w:tblGrid>
      <w:tr w:rsidR="00F02279" w:rsidRPr="00FB1EC7" w14:paraId="2033AF72" w14:textId="77777777" w:rsidTr="00FA5AD9">
        <w:trPr>
          <w:cantSplit/>
          <w:jc w:val="center"/>
        </w:trPr>
        <w:tc>
          <w:tcPr>
            <w:tcW w:w="540" w:type="dxa"/>
            <w:vMerge w:val="restart"/>
            <w:vAlign w:val="center"/>
          </w:tcPr>
          <w:p w14:paraId="6A7F765F"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485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3533" w:type="dxa"/>
            <w:gridSpan w:val="2"/>
            <w:vAlign w:val="center"/>
          </w:tcPr>
          <w:p w14:paraId="570CC6CE" w14:textId="6F660ABB" w:rsidR="00F02279" w:rsidRPr="00FB1EC7" w:rsidRDefault="00F02279" w:rsidP="00E92D38">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191E1D">
        <w:trPr>
          <w:cantSplit/>
          <w:trHeight w:val="586"/>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4855" w:type="dxa"/>
            <w:vMerge/>
          </w:tcPr>
          <w:p w14:paraId="62B188E9" w14:textId="77777777" w:rsidR="00F02279" w:rsidRPr="00FB1EC7" w:rsidRDefault="00F02279" w:rsidP="00545BDE">
            <w:pPr>
              <w:rPr>
                <w:rFonts w:ascii="GHEA Grapalat" w:hAnsi="GHEA Grapalat"/>
                <w:sz w:val="20"/>
                <w:szCs w:val="20"/>
                <w:lang w:val="pt-BR"/>
              </w:rPr>
            </w:pPr>
          </w:p>
        </w:tc>
        <w:tc>
          <w:tcPr>
            <w:tcW w:w="180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733"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65098E" w:rsidRPr="00B56C8E" w14:paraId="3ECA5EA8" w14:textId="77777777" w:rsidTr="00191E1D">
        <w:trPr>
          <w:trHeight w:val="586"/>
          <w:jc w:val="center"/>
        </w:trPr>
        <w:tc>
          <w:tcPr>
            <w:tcW w:w="540" w:type="dxa"/>
            <w:vAlign w:val="center"/>
          </w:tcPr>
          <w:p w14:paraId="0340519F" w14:textId="77777777" w:rsidR="0065098E" w:rsidRPr="00FB1EC7" w:rsidRDefault="0065098E" w:rsidP="00191E1D">
            <w:pPr>
              <w:jc w:val="center"/>
              <w:rPr>
                <w:rFonts w:ascii="GHEA Grapalat" w:hAnsi="GHEA Grapalat"/>
                <w:sz w:val="20"/>
                <w:szCs w:val="20"/>
                <w:lang w:val="pt-BR"/>
              </w:rPr>
            </w:pPr>
            <w:r w:rsidRPr="00FB1EC7">
              <w:rPr>
                <w:rFonts w:ascii="GHEA Grapalat" w:hAnsi="GHEA Grapalat"/>
                <w:sz w:val="20"/>
                <w:szCs w:val="20"/>
                <w:lang w:val="pt-BR"/>
              </w:rPr>
              <w:t>1</w:t>
            </w:r>
          </w:p>
        </w:tc>
        <w:tc>
          <w:tcPr>
            <w:tcW w:w="4855" w:type="dxa"/>
            <w:vAlign w:val="center"/>
          </w:tcPr>
          <w:p w14:paraId="5587F356" w14:textId="19BBF5A4" w:rsidR="0065098E" w:rsidRPr="007118F5" w:rsidRDefault="0065098E" w:rsidP="0065098E">
            <w:pPr>
              <w:jc w:val="both"/>
              <w:rPr>
                <w:rFonts w:ascii="GHEA Grapalat" w:hAnsi="GHEA Grapalat" w:cs="Calibri"/>
                <w:color w:val="000000"/>
                <w:sz w:val="20"/>
                <w:szCs w:val="20"/>
                <w:lang w:val="pt-BR"/>
              </w:rPr>
            </w:pPr>
            <w:r w:rsidRPr="007118F5">
              <w:rPr>
                <w:rFonts w:ascii="GHEA Grapalat" w:hAnsi="GHEA Grapalat" w:cs="Calibri"/>
                <w:color w:val="000000"/>
                <w:sz w:val="20"/>
                <w:szCs w:val="20"/>
                <w:lang w:val="pt-BR"/>
              </w:rPr>
              <w:t>«</w:t>
            </w:r>
            <w:r w:rsidRPr="0065098E">
              <w:rPr>
                <w:rFonts w:ascii="GHEA Grapalat" w:hAnsi="GHEA Grapalat" w:cs="Calibri"/>
                <w:color w:val="000000"/>
                <w:sz w:val="20"/>
                <w:szCs w:val="20"/>
              </w:rPr>
              <w:t>Քրեակատարողական</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բժշկության</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կենտրոն</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ՊՈԱԿ</w:t>
            </w:r>
            <w:r w:rsidRPr="007118F5">
              <w:rPr>
                <w:rFonts w:ascii="GHEA Grapalat" w:hAnsi="GHEA Grapalat" w:cs="Calibri"/>
                <w:color w:val="000000"/>
                <w:sz w:val="20"/>
                <w:szCs w:val="20"/>
                <w:lang w:val="pt-BR"/>
              </w:rPr>
              <w:t>-</w:t>
            </w:r>
            <w:r w:rsidRPr="0065098E">
              <w:rPr>
                <w:rFonts w:ascii="GHEA Grapalat" w:hAnsi="GHEA Grapalat" w:cs="Calibri"/>
                <w:color w:val="000000"/>
                <w:sz w:val="20"/>
                <w:szCs w:val="20"/>
              </w:rPr>
              <w:t>ի</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վարչական</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տարածքի</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մասնակի</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վերանորոգման</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աշխատանքների</w:t>
            </w:r>
            <w:r w:rsidRPr="007118F5">
              <w:rPr>
                <w:rFonts w:ascii="GHEA Grapalat" w:hAnsi="GHEA Grapalat" w:cs="Calibri"/>
                <w:color w:val="000000"/>
                <w:sz w:val="20"/>
                <w:szCs w:val="20"/>
                <w:lang w:val="pt-BR"/>
              </w:rPr>
              <w:t xml:space="preserve"> (5 </w:t>
            </w:r>
            <w:r w:rsidRPr="0065098E">
              <w:rPr>
                <w:rFonts w:ascii="GHEA Grapalat" w:hAnsi="GHEA Grapalat" w:cs="Calibri"/>
                <w:color w:val="000000"/>
                <w:sz w:val="20"/>
                <w:szCs w:val="20"/>
              </w:rPr>
              <w:t>սենյակ</w:t>
            </w:r>
            <w:r w:rsidRPr="007118F5">
              <w:rPr>
                <w:rFonts w:ascii="GHEA Grapalat" w:hAnsi="GHEA Grapalat" w:cs="Calibri"/>
                <w:color w:val="000000"/>
                <w:sz w:val="20"/>
                <w:szCs w:val="20"/>
                <w:lang w:val="pt-BR"/>
              </w:rPr>
              <w:t>` N4`17.3</w:t>
            </w:r>
            <w:r w:rsidRPr="0065098E">
              <w:rPr>
                <w:rFonts w:ascii="GHEA Grapalat" w:hAnsi="GHEA Grapalat" w:cs="Calibri"/>
                <w:color w:val="000000"/>
                <w:sz w:val="20"/>
                <w:szCs w:val="20"/>
              </w:rPr>
              <w:t>քմ</w:t>
            </w:r>
            <w:r w:rsidRPr="007118F5">
              <w:rPr>
                <w:rFonts w:ascii="GHEA Grapalat" w:hAnsi="GHEA Grapalat" w:cs="Calibri"/>
                <w:color w:val="000000"/>
                <w:sz w:val="20"/>
                <w:szCs w:val="20"/>
                <w:lang w:val="pt-BR"/>
              </w:rPr>
              <w:t>, N5`17.7</w:t>
            </w:r>
            <w:r w:rsidRPr="0065098E">
              <w:rPr>
                <w:rFonts w:ascii="GHEA Grapalat" w:hAnsi="GHEA Grapalat" w:cs="Calibri"/>
                <w:color w:val="000000"/>
                <w:sz w:val="20"/>
                <w:szCs w:val="20"/>
              </w:rPr>
              <w:t>քմ</w:t>
            </w:r>
            <w:r w:rsidRPr="007118F5">
              <w:rPr>
                <w:rFonts w:ascii="GHEA Grapalat" w:hAnsi="GHEA Grapalat" w:cs="Calibri"/>
                <w:color w:val="000000"/>
                <w:sz w:val="20"/>
                <w:szCs w:val="20"/>
                <w:lang w:val="pt-BR"/>
              </w:rPr>
              <w:t>, N6`31.4</w:t>
            </w:r>
            <w:r w:rsidRPr="0065098E">
              <w:rPr>
                <w:rFonts w:ascii="GHEA Grapalat" w:hAnsi="GHEA Grapalat" w:cs="Calibri"/>
                <w:color w:val="000000"/>
                <w:sz w:val="20"/>
                <w:szCs w:val="20"/>
              </w:rPr>
              <w:t>քմ</w:t>
            </w:r>
            <w:r w:rsidRPr="007118F5">
              <w:rPr>
                <w:rFonts w:ascii="GHEA Grapalat" w:hAnsi="GHEA Grapalat" w:cs="Calibri"/>
                <w:color w:val="000000"/>
                <w:sz w:val="20"/>
                <w:szCs w:val="20"/>
                <w:lang w:val="pt-BR"/>
              </w:rPr>
              <w:t>, N7`20.8</w:t>
            </w:r>
            <w:r w:rsidRPr="0065098E">
              <w:rPr>
                <w:rFonts w:ascii="GHEA Grapalat" w:hAnsi="GHEA Grapalat" w:cs="Calibri"/>
                <w:color w:val="000000"/>
                <w:sz w:val="20"/>
                <w:szCs w:val="20"/>
              </w:rPr>
              <w:t>քմ</w:t>
            </w:r>
            <w:r w:rsidRPr="007118F5">
              <w:rPr>
                <w:rFonts w:ascii="GHEA Grapalat" w:hAnsi="GHEA Grapalat" w:cs="Calibri"/>
                <w:color w:val="000000"/>
                <w:sz w:val="20"/>
                <w:szCs w:val="20"/>
                <w:lang w:val="pt-BR"/>
              </w:rPr>
              <w:t xml:space="preserve"> </w:t>
            </w:r>
            <w:r w:rsidRPr="0065098E">
              <w:rPr>
                <w:rFonts w:ascii="GHEA Grapalat" w:hAnsi="GHEA Grapalat" w:cs="Calibri"/>
                <w:color w:val="000000"/>
                <w:sz w:val="20"/>
                <w:szCs w:val="20"/>
              </w:rPr>
              <w:t>և</w:t>
            </w:r>
            <w:r w:rsidRPr="007118F5">
              <w:rPr>
                <w:rFonts w:ascii="GHEA Grapalat" w:hAnsi="GHEA Grapalat" w:cs="Calibri"/>
                <w:color w:val="000000"/>
                <w:sz w:val="20"/>
                <w:szCs w:val="20"/>
                <w:lang w:val="pt-BR"/>
              </w:rPr>
              <w:t xml:space="preserve"> N18`16.5</w:t>
            </w:r>
            <w:r w:rsidRPr="0065098E">
              <w:rPr>
                <w:rFonts w:ascii="GHEA Grapalat" w:hAnsi="GHEA Grapalat" w:cs="Calibri"/>
                <w:color w:val="000000"/>
                <w:sz w:val="20"/>
                <w:szCs w:val="20"/>
              </w:rPr>
              <w:t>քմ</w:t>
            </w:r>
            <w:r w:rsidRPr="007118F5">
              <w:rPr>
                <w:rFonts w:ascii="GHEA Grapalat" w:hAnsi="GHEA Grapalat" w:cs="Calibri"/>
                <w:color w:val="000000"/>
                <w:sz w:val="20"/>
                <w:szCs w:val="20"/>
                <w:lang w:val="pt-BR"/>
              </w:rPr>
              <w:t>):</w:t>
            </w:r>
          </w:p>
        </w:tc>
        <w:tc>
          <w:tcPr>
            <w:tcW w:w="1800" w:type="dxa"/>
            <w:tcBorders>
              <w:top w:val="nil"/>
              <w:left w:val="nil"/>
              <w:bottom w:val="single" w:sz="4" w:space="0" w:color="auto"/>
              <w:right w:val="single" w:sz="4" w:space="0" w:color="auto"/>
            </w:tcBorders>
            <w:shd w:val="clear" w:color="auto" w:fill="auto"/>
            <w:vAlign w:val="center"/>
          </w:tcPr>
          <w:p w14:paraId="5B8F1B63" w14:textId="7999BAD5" w:rsidR="0065098E" w:rsidRPr="00FB1EC7" w:rsidRDefault="0065098E" w:rsidP="00191E1D">
            <w:pPr>
              <w:jc w:val="center"/>
              <w:rPr>
                <w:rFonts w:ascii="GHEA Grapalat" w:hAnsi="GHEA Grapalat"/>
                <w:sz w:val="20"/>
                <w:szCs w:val="20"/>
                <w:lang w:val="pt-BR"/>
              </w:rPr>
            </w:pPr>
            <w:r w:rsidRPr="00FA4555">
              <w:rPr>
                <w:rFonts w:ascii="GHEA Grapalat" w:hAnsi="GHEA Grapalat" w:cs="Calibri"/>
                <w:color w:val="000000"/>
                <w:sz w:val="20"/>
                <w:szCs w:val="20"/>
              </w:rPr>
              <w:t>Պայմանագիրը</w:t>
            </w:r>
            <w:r w:rsidRPr="00B56C8E">
              <w:rPr>
                <w:rFonts w:ascii="GHEA Grapalat" w:hAnsi="GHEA Grapalat" w:cs="Calibri"/>
                <w:color w:val="000000"/>
                <w:sz w:val="20"/>
                <w:szCs w:val="20"/>
                <w:lang w:val="pt-BR"/>
              </w:rPr>
              <w:t xml:space="preserve"> </w:t>
            </w:r>
            <w:r w:rsidRPr="00FA4555">
              <w:rPr>
                <w:rFonts w:ascii="GHEA Grapalat" w:hAnsi="GHEA Grapalat" w:cs="Calibri"/>
                <w:color w:val="000000"/>
                <w:sz w:val="20"/>
                <w:szCs w:val="20"/>
              </w:rPr>
              <w:t>ուժի</w:t>
            </w:r>
            <w:r w:rsidRPr="00B56C8E">
              <w:rPr>
                <w:rFonts w:ascii="GHEA Grapalat" w:hAnsi="GHEA Grapalat" w:cs="Calibri"/>
                <w:color w:val="000000"/>
                <w:sz w:val="20"/>
                <w:szCs w:val="20"/>
                <w:lang w:val="pt-BR"/>
              </w:rPr>
              <w:t xml:space="preserve"> </w:t>
            </w:r>
            <w:r w:rsidRPr="00FA4555">
              <w:rPr>
                <w:rFonts w:ascii="GHEA Grapalat" w:hAnsi="GHEA Grapalat" w:cs="Calibri"/>
                <w:color w:val="000000"/>
                <w:sz w:val="20"/>
                <w:szCs w:val="20"/>
              </w:rPr>
              <w:t>մեջ</w:t>
            </w:r>
            <w:r w:rsidRPr="00B56C8E">
              <w:rPr>
                <w:rFonts w:ascii="GHEA Grapalat" w:hAnsi="GHEA Grapalat" w:cs="Calibri"/>
                <w:color w:val="000000"/>
                <w:sz w:val="20"/>
                <w:szCs w:val="20"/>
                <w:lang w:val="pt-BR"/>
              </w:rPr>
              <w:t xml:space="preserve"> </w:t>
            </w:r>
            <w:r w:rsidRPr="00FA4555">
              <w:rPr>
                <w:rFonts w:ascii="GHEA Grapalat" w:hAnsi="GHEA Grapalat" w:cs="Calibri"/>
                <w:color w:val="000000"/>
                <w:sz w:val="20"/>
                <w:szCs w:val="20"/>
              </w:rPr>
              <w:t>մտնելու</w:t>
            </w:r>
            <w:r w:rsidRPr="00B56C8E">
              <w:rPr>
                <w:rFonts w:ascii="GHEA Grapalat" w:hAnsi="GHEA Grapalat" w:cs="Calibri"/>
                <w:color w:val="000000"/>
                <w:sz w:val="20"/>
                <w:szCs w:val="20"/>
                <w:lang w:val="pt-BR"/>
              </w:rPr>
              <w:t xml:space="preserve"> </w:t>
            </w:r>
            <w:r w:rsidRPr="00FA4555">
              <w:rPr>
                <w:rFonts w:ascii="GHEA Grapalat" w:hAnsi="GHEA Grapalat" w:cs="Calibri"/>
                <w:color w:val="000000"/>
                <w:sz w:val="20"/>
                <w:szCs w:val="20"/>
              </w:rPr>
              <w:t>օրը</w:t>
            </w:r>
          </w:p>
        </w:tc>
        <w:tc>
          <w:tcPr>
            <w:tcW w:w="1733" w:type="dxa"/>
            <w:tcBorders>
              <w:top w:val="nil"/>
              <w:left w:val="nil"/>
              <w:bottom w:val="single" w:sz="4" w:space="0" w:color="auto"/>
              <w:right w:val="single" w:sz="4" w:space="0" w:color="auto"/>
            </w:tcBorders>
            <w:shd w:val="clear" w:color="auto" w:fill="auto"/>
            <w:vAlign w:val="center"/>
          </w:tcPr>
          <w:p w14:paraId="1C1A7A16" w14:textId="074BE155" w:rsidR="0065098E" w:rsidRPr="00A82DFB" w:rsidRDefault="000F4F07" w:rsidP="000F4F07">
            <w:pPr>
              <w:rPr>
                <w:rFonts w:ascii="GHEA Grapalat" w:hAnsi="GHEA Grapalat"/>
                <w:sz w:val="20"/>
                <w:szCs w:val="20"/>
                <w:lang w:val="pt-BR"/>
              </w:rPr>
            </w:pPr>
            <w:r>
              <w:rPr>
                <w:rFonts w:ascii="GHEA Grapalat" w:hAnsi="GHEA Grapalat" w:cs="Calibri"/>
                <w:color w:val="000000"/>
                <w:sz w:val="20"/>
                <w:szCs w:val="20"/>
                <w:lang w:val="hy-AM"/>
              </w:rPr>
              <w:t>35</w:t>
            </w:r>
            <w:r w:rsidR="0065098E" w:rsidRPr="00A82DFB">
              <w:rPr>
                <w:rFonts w:ascii="GHEA Grapalat" w:hAnsi="GHEA Grapalat" w:cs="Calibri"/>
                <w:color w:val="000000"/>
                <w:sz w:val="20"/>
                <w:szCs w:val="20"/>
                <w:lang w:val="hy-AM"/>
              </w:rPr>
              <w:t xml:space="preserve"> օրացուցային </w:t>
            </w:r>
            <w:r w:rsidR="0065098E" w:rsidRPr="00A82DFB">
              <w:rPr>
                <w:rFonts w:ascii="GHEA Grapalat" w:hAnsi="GHEA Grapalat"/>
                <w:color w:val="000000"/>
                <w:sz w:val="20"/>
                <w:szCs w:val="20"/>
              </w:rPr>
              <w:t>օրվա ընթացքում</w:t>
            </w: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7C7E2B6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0F546AB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48E7C7E"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594AC65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4A7C5E8"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3602800"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2AEB7639" w14:textId="77777777" w:rsidR="008B555A" w:rsidRPr="00CA4418" w:rsidRDefault="008B555A" w:rsidP="008B555A">
            <w:pPr>
              <w:jc w:val="center"/>
              <w:rPr>
                <w:rFonts w:ascii="GHEA Grapalat" w:hAnsi="GHEA Grapalat"/>
                <w:b/>
                <w:sz w:val="20"/>
                <w:lang w:val="hy-AM"/>
              </w:rPr>
            </w:pPr>
          </w:p>
          <w:p w14:paraId="2623239A" w14:textId="77777777" w:rsidR="008B555A" w:rsidRPr="00CA4418" w:rsidRDefault="008B555A" w:rsidP="008B555A">
            <w:pPr>
              <w:jc w:val="center"/>
              <w:rPr>
                <w:rFonts w:ascii="GHEA Grapalat" w:hAnsi="GHEA Grapalat"/>
                <w:b/>
                <w:sz w:val="20"/>
                <w:lang w:val="hy-AM"/>
              </w:rPr>
            </w:pPr>
          </w:p>
          <w:p w14:paraId="2D199BF2"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4A8053F4"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3821849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78E88399"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0B0D7042" w14:textId="77777777" w:rsidR="008B555A" w:rsidRPr="00CA4418" w:rsidRDefault="008B555A" w:rsidP="008B555A">
            <w:pPr>
              <w:rPr>
                <w:rFonts w:ascii="GHEA Grapalat" w:hAnsi="GHEA Grapalat"/>
                <w:lang w:val="pt-BR"/>
              </w:rPr>
            </w:pPr>
          </w:p>
          <w:p w14:paraId="1191307B" w14:textId="11837DCF" w:rsidR="00F02279" w:rsidRPr="008B555A" w:rsidRDefault="00F02279" w:rsidP="00545BDE">
            <w:pPr>
              <w:jc w:val="center"/>
              <w:rPr>
                <w:rFonts w:ascii="GHEA Grapalat" w:hAnsi="GHEA Grapalat"/>
                <w:sz w:val="18"/>
                <w:szCs w:val="18"/>
                <w:lang w:val="pt-BR"/>
              </w:rPr>
            </w:pPr>
          </w:p>
        </w:tc>
        <w:tc>
          <w:tcPr>
            <w:tcW w:w="760" w:type="dxa"/>
          </w:tcPr>
          <w:p w14:paraId="09FD9F33" w14:textId="77777777" w:rsidR="00F02279" w:rsidRPr="008B555A" w:rsidRDefault="00F02279" w:rsidP="00545BDE">
            <w:pPr>
              <w:spacing w:line="360" w:lineRule="auto"/>
              <w:jc w:val="center"/>
              <w:rPr>
                <w:rFonts w:ascii="GHEA Grapalat" w:hAnsi="GHEA Grapalat"/>
                <w:lang w:val="hy-AM"/>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Default="00F02279" w:rsidP="00545BDE">
            <w:pPr>
              <w:jc w:val="center"/>
              <w:rPr>
                <w:rFonts w:ascii="GHEA Grapalat" w:hAnsi="GHEA Grapalat"/>
                <w:lang w:val="hy-AM"/>
              </w:rPr>
            </w:pPr>
          </w:p>
          <w:p w14:paraId="1D984834" w14:textId="77777777" w:rsidR="008B555A" w:rsidRDefault="008B555A" w:rsidP="00545BDE">
            <w:pPr>
              <w:jc w:val="center"/>
              <w:rPr>
                <w:rFonts w:ascii="GHEA Grapalat" w:hAnsi="GHEA Grapalat"/>
                <w:lang w:val="hy-AM"/>
              </w:rPr>
            </w:pPr>
          </w:p>
          <w:p w14:paraId="7616BD84" w14:textId="77777777" w:rsidR="008B555A" w:rsidRDefault="008B555A" w:rsidP="00545BDE">
            <w:pPr>
              <w:jc w:val="center"/>
              <w:rPr>
                <w:rFonts w:ascii="GHEA Grapalat" w:hAnsi="GHEA Grapalat"/>
                <w:lang w:val="hy-AM"/>
              </w:rPr>
            </w:pPr>
          </w:p>
          <w:p w14:paraId="61716DDB" w14:textId="77777777" w:rsidR="008B555A" w:rsidRDefault="008B555A" w:rsidP="00545BDE">
            <w:pPr>
              <w:jc w:val="center"/>
              <w:rPr>
                <w:rFonts w:ascii="GHEA Grapalat" w:hAnsi="GHEA Grapalat"/>
                <w:lang w:val="hy-AM"/>
              </w:rPr>
            </w:pPr>
          </w:p>
          <w:p w14:paraId="579062F8" w14:textId="77777777" w:rsidR="008B555A" w:rsidRDefault="008B555A" w:rsidP="00545BDE">
            <w:pPr>
              <w:jc w:val="center"/>
              <w:rPr>
                <w:rFonts w:ascii="GHEA Grapalat" w:hAnsi="GHEA Grapalat"/>
                <w:lang w:val="hy-AM"/>
              </w:rPr>
            </w:pPr>
          </w:p>
          <w:p w14:paraId="593199F6" w14:textId="77777777" w:rsidR="008B555A" w:rsidRDefault="008B555A" w:rsidP="00545BDE">
            <w:pPr>
              <w:jc w:val="center"/>
              <w:rPr>
                <w:rFonts w:ascii="GHEA Grapalat" w:hAnsi="GHEA Grapalat"/>
                <w:lang w:val="hy-AM"/>
              </w:rPr>
            </w:pPr>
          </w:p>
          <w:p w14:paraId="5EEC5259" w14:textId="77777777" w:rsidR="008B555A" w:rsidRDefault="008B555A" w:rsidP="00545BDE">
            <w:pPr>
              <w:jc w:val="center"/>
              <w:rPr>
                <w:rFonts w:ascii="GHEA Grapalat" w:hAnsi="GHEA Grapalat"/>
                <w:lang w:val="hy-AM"/>
              </w:rPr>
            </w:pPr>
          </w:p>
          <w:p w14:paraId="2B201453" w14:textId="77777777" w:rsidR="008B555A" w:rsidRPr="008B555A" w:rsidRDefault="008B555A" w:rsidP="00545BDE">
            <w:pPr>
              <w:jc w:val="center"/>
              <w:rPr>
                <w:rFonts w:ascii="GHEA Grapalat" w:hAnsi="GHEA Grapalat"/>
                <w:lang w:val="hy-AM"/>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6CB72E8E" w14:textId="77777777" w:rsidR="00F02279" w:rsidRPr="00FB1EC7" w:rsidRDefault="00F02279" w:rsidP="00F02279">
      <w:pPr>
        <w:tabs>
          <w:tab w:val="left" w:pos="8789"/>
        </w:tabs>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4CDFD2D" w14:textId="77777777" w:rsidR="00914E6A" w:rsidRPr="00FB1EC7" w:rsidRDefault="00914E6A" w:rsidP="00914E6A">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D76890E" w14:textId="77777777" w:rsidR="00914E6A" w:rsidRPr="00FB1EC7" w:rsidRDefault="00914E6A" w:rsidP="00914E6A">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-ԳՀԱՇՁԲ-22/</w:t>
      </w:r>
      <w:r>
        <w:rPr>
          <w:rFonts w:ascii="GHEA Grapalat" w:hAnsi="GHEA Grapalat" w:cs="Sylfaen"/>
          <w:i/>
          <w:sz w:val="20"/>
          <w:szCs w:val="20"/>
          <w:lang w:val="hy-AM"/>
        </w:rPr>
        <w:t>22</w:t>
      </w:r>
      <w:r>
        <w:rPr>
          <w:rFonts w:ascii="GHEA Grapalat" w:hAnsi="GHEA Grapalat" w:cs="Sylfaen"/>
          <w:i/>
          <w:sz w:val="20"/>
          <w:szCs w:val="20"/>
          <w:lang w:val="pt-BR"/>
        </w:rPr>
        <w:t xml:space="preserve"> </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Pr="00FB1EC7">
        <w:rPr>
          <w:rFonts w:ascii="GHEA Grapalat" w:hAnsi="GHEA Grapalat" w:cs="Sylfaen"/>
          <w:i/>
          <w:sz w:val="20"/>
          <w:szCs w:val="20"/>
          <w:lang w:val="pt-BR"/>
        </w:rPr>
        <w:t>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FB1EC7" w:rsidRDefault="00F02279" w:rsidP="00F02279">
      <w:pPr>
        <w:jc w:val="center"/>
        <w:rPr>
          <w:rFonts w:ascii="GHEA Grapalat" w:hAnsi="GHEA Grapalat"/>
          <w:sz w:val="20"/>
        </w:rPr>
      </w:pP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sz w:val="20"/>
        </w:rPr>
        <w:t>ՎՃԱՐՄԱՆ ԺԱՄԱՆԱԿԱՑՈՒՅՑ*</w:t>
      </w:r>
    </w:p>
    <w:p w14:paraId="385810A1" w14:textId="77777777" w:rsidR="00F02279" w:rsidRPr="00FB1EC7" w:rsidRDefault="00F02279" w:rsidP="00F02279">
      <w:pPr>
        <w:jc w:val="right"/>
        <w:rPr>
          <w:rFonts w:ascii="GHEA Grapalat" w:hAnsi="GHEA Grapalat"/>
          <w:sz w:val="20"/>
        </w:rPr>
      </w:pPr>
      <w:r w:rsidRPr="00FB1EC7">
        <w:rPr>
          <w:rFonts w:ascii="GHEA Grapalat" w:hAnsi="GHEA Grapalat"/>
          <w:sz w:val="20"/>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0879"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384"/>
        <w:gridCol w:w="3116"/>
        <w:gridCol w:w="1080"/>
        <w:gridCol w:w="990"/>
        <w:gridCol w:w="900"/>
        <w:gridCol w:w="900"/>
        <w:gridCol w:w="1429"/>
      </w:tblGrid>
      <w:tr w:rsidR="00F02279" w:rsidRPr="00FB1EC7" w14:paraId="21B636F0" w14:textId="77777777" w:rsidTr="00B56C8E">
        <w:tc>
          <w:tcPr>
            <w:tcW w:w="10879" w:type="dxa"/>
            <w:gridSpan w:val="8"/>
          </w:tcPr>
          <w:p w14:paraId="2582B067" w14:textId="77777777" w:rsidR="00F02279" w:rsidRPr="00FB1EC7" w:rsidRDefault="00F02279" w:rsidP="00545BDE">
            <w:pPr>
              <w:jc w:val="center"/>
              <w:rPr>
                <w:rFonts w:ascii="GHEA Grapalat" w:hAnsi="GHEA Grapalat"/>
                <w:sz w:val="18"/>
                <w:lang w:val="es-ES"/>
              </w:rPr>
            </w:pPr>
            <w:r w:rsidRPr="00FB1EC7">
              <w:rPr>
                <w:rFonts w:ascii="GHEA Grapalat" w:hAnsi="GHEA Grapalat"/>
                <w:sz w:val="18"/>
                <w:lang w:val="es-ES"/>
              </w:rPr>
              <w:t>Աշխատանքի</w:t>
            </w:r>
          </w:p>
        </w:tc>
      </w:tr>
      <w:tr w:rsidR="00B56C8E" w:rsidRPr="00847412" w14:paraId="4D9834E0" w14:textId="77777777" w:rsidTr="00E30EE1">
        <w:tc>
          <w:tcPr>
            <w:tcW w:w="1080" w:type="dxa"/>
            <w:vMerge w:val="restart"/>
            <w:vAlign w:val="center"/>
          </w:tcPr>
          <w:p w14:paraId="66664EA8" w14:textId="77777777" w:rsidR="00B56C8E" w:rsidRPr="00B56C8E" w:rsidRDefault="00B56C8E" w:rsidP="00545BDE">
            <w:pPr>
              <w:tabs>
                <w:tab w:val="left" w:pos="979"/>
              </w:tabs>
              <w:jc w:val="center"/>
              <w:rPr>
                <w:rFonts w:ascii="GHEA Grapalat" w:hAnsi="GHEA Grapalat"/>
                <w:sz w:val="16"/>
                <w:lang w:val="es-ES"/>
              </w:rPr>
            </w:pPr>
            <w:r w:rsidRPr="00B56C8E">
              <w:rPr>
                <w:rFonts w:ascii="GHEA Grapalat" w:hAnsi="GHEA Grapalat"/>
                <w:sz w:val="16"/>
              </w:rPr>
              <w:t>հրավերով նախատեսված չափաբաժնի համարը</w:t>
            </w:r>
          </w:p>
        </w:tc>
        <w:tc>
          <w:tcPr>
            <w:tcW w:w="1384" w:type="dxa"/>
            <w:vMerge w:val="restart"/>
            <w:vAlign w:val="center"/>
          </w:tcPr>
          <w:p w14:paraId="7DE46915" w14:textId="77777777" w:rsidR="00B56C8E" w:rsidRPr="00B56C8E" w:rsidRDefault="00B56C8E" w:rsidP="00545BDE">
            <w:pPr>
              <w:jc w:val="center"/>
              <w:rPr>
                <w:rFonts w:ascii="GHEA Grapalat" w:hAnsi="GHEA Grapalat"/>
                <w:sz w:val="16"/>
                <w:lang w:val="es-ES"/>
              </w:rPr>
            </w:pPr>
            <w:r w:rsidRPr="00B56C8E">
              <w:rPr>
                <w:rFonts w:ascii="GHEA Grapalat" w:hAnsi="GHEA Grapalat"/>
                <w:sz w:val="16"/>
              </w:rPr>
              <w:t>գնումների</w:t>
            </w:r>
            <w:r w:rsidRPr="00B56C8E">
              <w:rPr>
                <w:rFonts w:ascii="GHEA Grapalat" w:hAnsi="GHEA Grapalat"/>
                <w:sz w:val="16"/>
                <w:lang w:val="es-ES"/>
              </w:rPr>
              <w:t xml:space="preserve"> </w:t>
            </w:r>
            <w:r w:rsidRPr="00B56C8E">
              <w:rPr>
                <w:rFonts w:ascii="GHEA Grapalat" w:hAnsi="GHEA Grapalat"/>
                <w:sz w:val="16"/>
              </w:rPr>
              <w:t>պլանով</w:t>
            </w:r>
            <w:r w:rsidRPr="00B56C8E">
              <w:rPr>
                <w:rFonts w:ascii="GHEA Grapalat" w:hAnsi="GHEA Grapalat"/>
                <w:sz w:val="16"/>
                <w:lang w:val="es-ES"/>
              </w:rPr>
              <w:t xml:space="preserve"> </w:t>
            </w:r>
            <w:r w:rsidRPr="00B56C8E">
              <w:rPr>
                <w:rFonts w:ascii="GHEA Grapalat" w:hAnsi="GHEA Grapalat"/>
                <w:sz w:val="16"/>
              </w:rPr>
              <w:t>նախատեսված</w:t>
            </w:r>
            <w:r w:rsidRPr="00B56C8E">
              <w:rPr>
                <w:rFonts w:ascii="GHEA Grapalat" w:hAnsi="GHEA Grapalat"/>
                <w:sz w:val="16"/>
                <w:lang w:val="es-ES"/>
              </w:rPr>
              <w:t xml:space="preserve"> </w:t>
            </w:r>
            <w:r w:rsidRPr="00B56C8E">
              <w:rPr>
                <w:rFonts w:ascii="GHEA Grapalat" w:hAnsi="GHEA Grapalat"/>
                <w:sz w:val="16"/>
              </w:rPr>
              <w:t>միջանցիկ</w:t>
            </w:r>
            <w:r w:rsidRPr="00B56C8E">
              <w:rPr>
                <w:rFonts w:ascii="GHEA Grapalat" w:hAnsi="GHEA Grapalat"/>
                <w:sz w:val="16"/>
                <w:lang w:val="es-ES"/>
              </w:rPr>
              <w:t xml:space="preserve"> </w:t>
            </w:r>
            <w:r w:rsidRPr="00B56C8E">
              <w:rPr>
                <w:rFonts w:ascii="GHEA Grapalat" w:hAnsi="GHEA Grapalat"/>
                <w:sz w:val="16"/>
              </w:rPr>
              <w:t>ծածկագիրը</w:t>
            </w:r>
            <w:r w:rsidRPr="00B56C8E">
              <w:rPr>
                <w:rFonts w:ascii="GHEA Grapalat" w:hAnsi="GHEA Grapalat"/>
                <w:sz w:val="16"/>
                <w:lang w:val="es-ES"/>
              </w:rPr>
              <w:t xml:space="preserve">` </w:t>
            </w:r>
            <w:r w:rsidRPr="00B56C8E">
              <w:rPr>
                <w:rFonts w:ascii="GHEA Grapalat" w:hAnsi="GHEA Grapalat"/>
                <w:sz w:val="16"/>
              </w:rPr>
              <w:t>ըստ</w:t>
            </w:r>
            <w:r w:rsidRPr="00B56C8E">
              <w:rPr>
                <w:rFonts w:ascii="GHEA Grapalat" w:hAnsi="GHEA Grapalat"/>
                <w:sz w:val="16"/>
                <w:lang w:val="es-ES"/>
              </w:rPr>
              <w:t xml:space="preserve"> </w:t>
            </w:r>
            <w:r w:rsidRPr="00B56C8E">
              <w:rPr>
                <w:rFonts w:ascii="GHEA Grapalat" w:hAnsi="GHEA Grapalat"/>
                <w:sz w:val="16"/>
              </w:rPr>
              <w:t>ԳՄԱ</w:t>
            </w:r>
            <w:r w:rsidRPr="00B56C8E">
              <w:rPr>
                <w:rFonts w:ascii="GHEA Grapalat" w:hAnsi="GHEA Grapalat"/>
                <w:sz w:val="16"/>
                <w:lang w:val="es-ES"/>
              </w:rPr>
              <w:t xml:space="preserve"> </w:t>
            </w:r>
            <w:r w:rsidRPr="00B56C8E">
              <w:rPr>
                <w:rFonts w:ascii="GHEA Grapalat" w:hAnsi="GHEA Grapalat"/>
                <w:sz w:val="16"/>
              </w:rPr>
              <w:t>դասակարգման</w:t>
            </w:r>
            <w:r w:rsidRPr="00B56C8E">
              <w:rPr>
                <w:rFonts w:ascii="GHEA Grapalat" w:hAnsi="GHEA Grapalat"/>
                <w:sz w:val="16"/>
                <w:lang w:val="es-ES"/>
              </w:rPr>
              <w:t xml:space="preserve"> (CPV)</w:t>
            </w:r>
          </w:p>
        </w:tc>
        <w:tc>
          <w:tcPr>
            <w:tcW w:w="3116" w:type="dxa"/>
            <w:vMerge w:val="restart"/>
            <w:vAlign w:val="center"/>
          </w:tcPr>
          <w:p w14:paraId="3EA0339B" w14:textId="77777777" w:rsidR="00B56C8E" w:rsidRPr="00FB1EC7" w:rsidRDefault="00B56C8E" w:rsidP="00545BDE">
            <w:pPr>
              <w:jc w:val="center"/>
              <w:rPr>
                <w:rFonts w:ascii="GHEA Grapalat" w:hAnsi="GHEA Grapalat"/>
                <w:sz w:val="18"/>
                <w:lang w:val="es-ES"/>
              </w:rPr>
            </w:pPr>
            <w:r w:rsidRPr="00FB1EC7">
              <w:rPr>
                <w:rFonts w:ascii="GHEA Grapalat" w:hAnsi="GHEA Grapalat"/>
                <w:sz w:val="18"/>
              </w:rPr>
              <w:t>անվանումը</w:t>
            </w:r>
          </w:p>
        </w:tc>
        <w:tc>
          <w:tcPr>
            <w:tcW w:w="5299" w:type="dxa"/>
            <w:gridSpan w:val="5"/>
            <w:vAlign w:val="center"/>
          </w:tcPr>
          <w:p w14:paraId="22E88738" w14:textId="7B71489B" w:rsidR="00B56C8E" w:rsidRPr="00FB1EC7" w:rsidRDefault="00B56C8E" w:rsidP="00E00BEA">
            <w:pPr>
              <w:jc w:val="both"/>
              <w:rPr>
                <w:rFonts w:ascii="GHEA Grapalat" w:hAnsi="GHEA Grapalat"/>
                <w:sz w:val="18"/>
                <w:lang w:val="es-ES"/>
              </w:rPr>
            </w:pPr>
            <w:r w:rsidRPr="00FB1EC7">
              <w:rPr>
                <w:rFonts w:ascii="GHEA Grapalat" w:hAnsi="GHEA Grapalat"/>
                <w:sz w:val="18"/>
                <w:lang w:val="es-ES"/>
              </w:rPr>
              <w:t>դիմաց վճարումները նախատեսվում է իրականացնել 20</w:t>
            </w:r>
            <w:r w:rsidR="00E00BEA">
              <w:rPr>
                <w:rFonts w:ascii="GHEA Grapalat" w:hAnsi="GHEA Grapalat"/>
                <w:sz w:val="18"/>
                <w:lang w:val="es-ES"/>
              </w:rPr>
              <w:t>22</w:t>
            </w:r>
            <w:r w:rsidRPr="00FB1EC7">
              <w:rPr>
                <w:rFonts w:ascii="GHEA Grapalat" w:hAnsi="GHEA Grapalat"/>
                <w:sz w:val="18"/>
                <w:lang w:val="es-ES"/>
              </w:rPr>
              <w:t>թ-ին` ըստ ամիսների, այդ թվում**</w:t>
            </w:r>
          </w:p>
        </w:tc>
      </w:tr>
      <w:tr w:rsidR="00E30EE1" w:rsidRPr="00FB1EC7" w14:paraId="2193FBDA" w14:textId="77777777" w:rsidTr="00F56F39">
        <w:trPr>
          <w:trHeight w:val="1538"/>
        </w:trPr>
        <w:tc>
          <w:tcPr>
            <w:tcW w:w="1080" w:type="dxa"/>
            <w:vMerge/>
          </w:tcPr>
          <w:p w14:paraId="633164CB" w14:textId="77777777" w:rsidR="00E30EE1" w:rsidRPr="00FB1EC7" w:rsidRDefault="00E30EE1" w:rsidP="00545BDE">
            <w:pPr>
              <w:jc w:val="center"/>
              <w:rPr>
                <w:rFonts w:ascii="GHEA Grapalat" w:hAnsi="GHEA Grapalat"/>
                <w:sz w:val="20"/>
                <w:lang w:val="es-ES"/>
              </w:rPr>
            </w:pPr>
          </w:p>
        </w:tc>
        <w:tc>
          <w:tcPr>
            <w:tcW w:w="1384" w:type="dxa"/>
            <w:vMerge/>
          </w:tcPr>
          <w:p w14:paraId="78F49D67" w14:textId="77777777" w:rsidR="00E30EE1" w:rsidRPr="00FB1EC7" w:rsidRDefault="00E30EE1" w:rsidP="00545BDE">
            <w:pPr>
              <w:jc w:val="center"/>
              <w:rPr>
                <w:rFonts w:ascii="GHEA Grapalat" w:hAnsi="GHEA Grapalat"/>
                <w:sz w:val="20"/>
                <w:lang w:val="es-ES"/>
              </w:rPr>
            </w:pPr>
          </w:p>
        </w:tc>
        <w:tc>
          <w:tcPr>
            <w:tcW w:w="3116" w:type="dxa"/>
            <w:vMerge/>
          </w:tcPr>
          <w:p w14:paraId="5B477A91" w14:textId="77777777" w:rsidR="00E30EE1" w:rsidRPr="00FB1EC7" w:rsidRDefault="00E30EE1" w:rsidP="00545BDE">
            <w:pPr>
              <w:jc w:val="center"/>
              <w:rPr>
                <w:rFonts w:ascii="GHEA Grapalat" w:hAnsi="GHEA Grapalat"/>
                <w:sz w:val="20"/>
                <w:lang w:val="es-ES"/>
              </w:rPr>
            </w:pPr>
          </w:p>
        </w:tc>
        <w:tc>
          <w:tcPr>
            <w:tcW w:w="1080" w:type="dxa"/>
            <w:textDirection w:val="btLr"/>
            <w:vAlign w:val="center"/>
          </w:tcPr>
          <w:p w14:paraId="79674C78" w14:textId="77777777" w:rsidR="00E30EE1" w:rsidRPr="00FB1EC7" w:rsidRDefault="00E30EE1"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սեպտեմբեր</w:t>
            </w:r>
            <w:r w:rsidRPr="00FB1EC7">
              <w:rPr>
                <w:rFonts w:ascii="GHEA Grapalat" w:hAnsi="GHEA Grapalat" w:cs="Times Armenian"/>
                <w:sz w:val="18"/>
                <w:szCs w:val="22"/>
                <w:lang w:val="pt-BR"/>
              </w:rPr>
              <w:t xml:space="preserve"> </w:t>
            </w:r>
          </w:p>
        </w:tc>
        <w:tc>
          <w:tcPr>
            <w:tcW w:w="990" w:type="dxa"/>
            <w:textDirection w:val="btLr"/>
            <w:vAlign w:val="center"/>
          </w:tcPr>
          <w:p w14:paraId="0AED87B1" w14:textId="77777777" w:rsidR="00E30EE1" w:rsidRPr="00FB1EC7" w:rsidRDefault="00E30EE1"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հոկտեմբեր</w:t>
            </w:r>
          </w:p>
        </w:tc>
        <w:tc>
          <w:tcPr>
            <w:tcW w:w="900" w:type="dxa"/>
            <w:textDirection w:val="btLr"/>
            <w:vAlign w:val="center"/>
          </w:tcPr>
          <w:p w14:paraId="557B3A96" w14:textId="77777777" w:rsidR="00E30EE1" w:rsidRPr="00FB1EC7" w:rsidRDefault="00E30EE1" w:rsidP="00545BDE">
            <w:pPr>
              <w:ind w:left="113" w:right="-7"/>
              <w:jc w:val="center"/>
              <w:rPr>
                <w:rFonts w:ascii="GHEA Grapalat" w:hAnsi="GHEA Grapalat"/>
                <w:sz w:val="18"/>
                <w:szCs w:val="22"/>
                <w:lang w:val="pt-BR"/>
              </w:rPr>
            </w:pPr>
            <w:r w:rsidRPr="00FB1EC7">
              <w:rPr>
                <w:rFonts w:ascii="GHEA Grapalat" w:hAnsi="GHEA Grapalat"/>
                <w:sz w:val="18"/>
              </w:rPr>
              <w:t xml:space="preserve"> </w:t>
            </w:r>
            <w:r w:rsidRPr="00FB1EC7">
              <w:rPr>
                <w:rFonts w:ascii="GHEA Grapalat" w:hAnsi="GHEA Grapalat" w:cs="Sylfaen"/>
                <w:sz w:val="18"/>
                <w:szCs w:val="22"/>
                <w:lang w:val="pt-BR"/>
              </w:rPr>
              <w:t>նոյեմբեր</w:t>
            </w:r>
          </w:p>
        </w:tc>
        <w:tc>
          <w:tcPr>
            <w:tcW w:w="900" w:type="dxa"/>
            <w:textDirection w:val="btLr"/>
            <w:vAlign w:val="center"/>
          </w:tcPr>
          <w:p w14:paraId="7383698D" w14:textId="77777777" w:rsidR="00E30EE1" w:rsidRPr="00FB1EC7" w:rsidRDefault="00E30EE1"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դեկտեմբեր</w:t>
            </w:r>
          </w:p>
        </w:tc>
        <w:tc>
          <w:tcPr>
            <w:tcW w:w="1429" w:type="dxa"/>
            <w:vAlign w:val="center"/>
          </w:tcPr>
          <w:p w14:paraId="137536FE" w14:textId="77777777" w:rsidR="00E30EE1" w:rsidRPr="00FB1EC7" w:rsidRDefault="00E30EE1" w:rsidP="00545BDE">
            <w:pPr>
              <w:ind w:right="-1"/>
              <w:jc w:val="center"/>
              <w:rPr>
                <w:rFonts w:ascii="GHEA Grapalat" w:hAnsi="GHEA Grapalat"/>
                <w:sz w:val="18"/>
                <w:szCs w:val="22"/>
                <w:lang w:val="pt-BR"/>
              </w:rPr>
            </w:pPr>
            <w:r w:rsidRPr="00FB1EC7">
              <w:rPr>
                <w:rFonts w:ascii="GHEA Grapalat" w:hAnsi="GHEA Grapalat" w:cs="Sylfaen"/>
                <w:sz w:val="18"/>
                <w:szCs w:val="22"/>
                <w:lang w:val="pt-BR"/>
              </w:rPr>
              <w:t>Ընդամենը</w:t>
            </w:r>
          </w:p>
          <w:p w14:paraId="12CB6FFD" w14:textId="77777777" w:rsidR="00E30EE1" w:rsidRPr="00FB1EC7" w:rsidRDefault="00E30EE1" w:rsidP="00545BDE">
            <w:pPr>
              <w:jc w:val="center"/>
              <w:rPr>
                <w:rFonts w:ascii="GHEA Grapalat" w:hAnsi="GHEA Grapalat"/>
                <w:sz w:val="18"/>
                <w:lang w:val="es-ES"/>
              </w:rPr>
            </w:pPr>
          </w:p>
        </w:tc>
      </w:tr>
      <w:tr w:rsidR="00E30EE1" w:rsidRPr="00FB1EC7" w14:paraId="1C31AC64" w14:textId="77777777" w:rsidTr="00E30EE1">
        <w:trPr>
          <w:trHeight w:val="1538"/>
        </w:trPr>
        <w:tc>
          <w:tcPr>
            <w:tcW w:w="1080" w:type="dxa"/>
            <w:vAlign w:val="center"/>
          </w:tcPr>
          <w:p w14:paraId="4AEE7DA4" w14:textId="77777777" w:rsidR="00E30EE1" w:rsidRDefault="00E30EE1" w:rsidP="00E30EE1">
            <w:pPr>
              <w:jc w:val="center"/>
              <w:rPr>
                <w:rFonts w:ascii="GHEA Grapalat" w:hAnsi="GHEA Grapalat"/>
                <w:sz w:val="20"/>
                <w:lang w:val="hy-AM"/>
              </w:rPr>
            </w:pPr>
          </w:p>
          <w:p w14:paraId="4531A3DA" w14:textId="6560BAE3" w:rsidR="00E30EE1" w:rsidRPr="00B56C8E" w:rsidRDefault="00E30EE1" w:rsidP="00E30EE1">
            <w:pPr>
              <w:jc w:val="center"/>
              <w:rPr>
                <w:rFonts w:ascii="GHEA Grapalat" w:hAnsi="GHEA Grapalat"/>
                <w:sz w:val="20"/>
                <w:lang w:val="hy-AM"/>
              </w:rPr>
            </w:pPr>
            <w:r>
              <w:rPr>
                <w:rFonts w:ascii="GHEA Grapalat" w:hAnsi="GHEA Grapalat"/>
                <w:sz w:val="20"/>
                <w:lang w:val="hy-AM"/>
              </w:rPr>
              <w:t>1</w:t>
            </w:r>
          </w:p>
        </w:tc>
        <w:tc>
          <w:tcPr>
            <w:tcW w:w="1384" w:type="dxa"/>
            <w:vAlign w:val="center"/>
          </w:tcPr>
          <w:p w14:paraId="1C67AAE1" w14:textId="0C5A9696" w:rsidR="00E30EE1" w:rsidRPr="00E30EE1" w:rsidRDefault="00260D56" w:rsidP="00E30EE1">
            <w:pPr>
              <w:jc w:val="center"/>
              <w:rPr>
                <w:rFonts w:ascii="GHEA Grapalat" w:hAnsi="GHEA Grapalat"/>
                <w:sz w:val="20"/>
              </w:rPr>
            </w:pPr>
            <w:r w:rsidRPr="00260D56">
              <w:rPr>
                <w:rFonts w:ascii="GHEA Grapalat" w:hAnsi="GHEA Grapalat"/>
                <w:sz w:val="18"/>
                <w:szCs w:val="18"/>
                <w:lang w:val="hy-AM"/>
              </w:rPr>
              <w:t>45461100/1</w:t>
            </w:r>
          </w:p>
        </w:tc>
        <w:tc>
          <w:tcPr>
            <w:tcW w:w="3116" w:type="dxa"/>
            <w:vAlign w:val="center"/>
          </w:tcPr>
          <w:p w14:paraId="5013348E" w14:textId="58704BA6" w:rsidR="00E30EE1" w:rsidRPr="00E30EE1" w:rsidRDefault="00C02508" w:rsidP="008E10A7">
            <w:pPr>
              <w:jc w:val="both"/>
              <w:rPr>
                <w:rFonts w:ascii="GHEA Grapalat" w:hAnsi="GHEA Grapalat"/>
                <w:sz w:val="18"/>
                <w:szCs w:val="18"/>
                <w:lang w:val="es-ES"/>
              </w:rPr>
            </w:pPr>
            <w:r>
              <w:rPr>
                <w:rFonts w:ascii="GHEA Grapalat" w:eastAsia="Calibri" w:hAnsi="GHEA Grapalat" w:cs="Sylfaen"/>
                <w:sz w:val="18"/>
                <w:szCs w:val="18"/>
                <w:lang w:val="hy-AM"/>
              </w:rPr>
              <w:t xml:space="preserve">ՀՀ ԱՆ </w:t>
            </w:r>
            <w:r w:rsidR="008E10A7" w:rsidRPr="008E10A7">
              <w:rPr>
                <w:rFonts w:ascii="GHEA Grapalat" w:eastAsia="Calibri" w:hAnsi="GHEA Grapalat" w:cs="Sylfaen"/>
                <w:sz w:val="18"/>
                <w:szCs w:val="18"/>
                <w:lang w:val="hy-AM"/>
              </w:rPr>
              <w:t>«Քրեակատարողական բժշկության կենտրոն» ՊՈԱԿ-ի վարչական տարածքի մասնակի վերանորոգման աշխատանքների (5 սենյակ` N4`17.3քմ, N5`17.7քմ, N6`31.4քմ, N7`20.8քմ և N18`16.5քմ):</w:t>
            </w:r>
          </w:p>
        </w:tc>
        <w:tc>
          <w:tcPr>
            <w:tcW w:w="1080" w:type="dxa"/>
          </w:tcPr>
          <w:p w14:paraId="0965294B" w14:textId="7093229A" w:rsidR="00E30EE1" w:rsidRDefault="00E30EE1" w:rsidP="00E30EE1">
            <w:pPr>
              <w:jc w:val="center"/>
              <w:rPr>
                <w:rFonts w:ascii="GHEA Grapalat" w:hAnsi="GHEA Grapalat"/>
                <w:sz w:val="20"/>
                <w:lang w:val="hy-AM"/>
              </w:rPr>
            </w:pPr>
          </w:p>
          <w:p w14:paraId="57A35832" w14:textId="77777777" w:rsidR="00DF56AB" w:rsidRDefault="00DF56AB" w:rsidP="00E30EE1">
            <w:pPr>
              <w:jc w:val="center"/>
              <w:rPr>
                <w:rFonts w:ascii="GHEA Grapalat" w:hAnsi="GHEA Grapalat"/>
                <w:sz w:val="20"/>
                <w:lang w:val="hy-AM"/>
              </w:rPr>
            </w:pPr>
          </w:p>
          <w:p w14:paraId="4B98F6DA" w14:textId="70A30EAC" w:rsidR="00E30EE1" w:rsidRPr="00DF56AB" w:rsidRDefault="007D4D6A" w:rsidP="00E30EE1">
            <w:pPr>
              <w:jc w:val="center"/>
              <w:rPr>
                <w:rFonts w:ascii="GHEA Grapalat" w:hAnsi="GHEA Grapalat"/>
                <w:sz w:val="20"/>
                <w:lang w:val="hy-AM"/>
              </w:rPr>
            </w:pPr>
            <w:r>
              <w:rPr>
                <w:rFonts w:ascii="GHEA Grapalat" w:hAnsi="GHEA Grapalat"/>
                <w:sz w:val="20"/>
                <w:lang w:val="hy-AM"/>
              </w:rPr>
              <w:t>60</w:t>
            </w:r>
            <w:bookmarkStart w:id="12" w:name="_GoBack"/>
            <w:bookmarkEnd w:id="12"/>
            <w:r w:rsidR="00E30EE1" w:rsidRPr="00DF56AB">
              <w:rPr>
                <w:rFonts w:ascii="GHEA Grapalat" w:hAnsi="GHEA Grapalat"/>
                <w:sz w:val="20"/>
                <w:lang w:val="hy-AM"/>
              </w:rPr>
              <w:t>%</w:t>
            </w:r>
          </w:p>
        </w:tc>
        <w:tc>
          <w:tcPr>
            <w:tcW w:w="990" w:type="dxa"/>
          </w:tcPr>
          <w:p w14:paraId="3FD3AA80" w14:textId="77777777" w:rsidR="00E30EE1" w:rsidRDefault="00E30EE1" w:rsidP="00E30EE1">
            <w:pPr>
              <w:jc w:val="center"/>
              <w:rPr>
                <w:rFonts w:ascii="GHEA Grapalat" w:hAnsi="GHEA Grapalat"/>
                <w:sz w:val="20"/>
                <w:lang w:val="hy-AM"/>
              </w:rPr>
            </w:pPr>
          </w:p>
          <w:p w14:paraId="6CF010AC" w14:textId="77777777" w:rsidR="00E30EE1" w:rsidRDefault="00E30EE1" w:rsidP="00E30EE1">
            <w:pPr>
              <w:jc w:val="center"/>
              <w:rPr>
                <w:rFonts w:ascii="GHEA Grapalat" w:hAnsi="GHEA Grapalat"/>
                <w:sz w:val="20"/>
                <w:lang w:val="hy-AM"/>
              </w:rPr>
            </w:pPr>
          </w:p>
          <w:p w14:paraId="5D644FEA" w14:textId="1A1C9207" w:rsidR="00E30EE1" w:rsidRPr="00FB1EC7" w:rsidRDefault="00847412" w:rsidP="00E30EE1">
            <w:pPr>
              <w:jc w:val="center"/>
              <w:rPr>
                <w:rFonts w:ascii="GHEA Grapalat" w:hAnsi="GHEA Grapalat" w:cs="Arial"/>
                <w:sz w:val="18"/>
                <w:szCs w:val="18"/>
                <w:lang w:val="pt-BR"/>
              </w:rPr>
            </w:pPr>
            <w:r>
              <w:rPr>
                <w:rFonts w:ascii="GHEA Grapalat" w:hAnsi="GHEA Grapalat"/>
                <w:sz w:val="20"/>
                <w:lang w:val="hy-AM"/>
              </w:rPr>
              <w:t>10</w:t>
            </w:r>
            <w:r w:rsidR="00E30EE1" w:rsidRPr="00D6569D">
              <w:rPr>
                <w:rFonts w:ascii="GHEA Grapalat" w:hAnsi="GHEA Grapalat"/>
                <w:sz w:val="20"/>
                <w:lang w:val="hy-AM"/>
              </w:rPr>
              <w:t>0</w:t>
            </w:r>
            <w:r w:rsidR="00E30EE1" w:rsidRPr="00D6569D">
              <w:rPr>
                <w:rFonts w:ascii="GHEA Grapalat" w:hAnsi="GHEA Grapalat"/>
                <w:sz w:val="20"/>
                <w:lang w:val="pt-BR"/>
              </w:rPr>
              <w:t>%</w:t>
            </w:r>
          </w:p>
        </w:tc>
        <w:tc>
          <w:tcPr>
            <w:tcW w:w="900" w:type="dxa"/>
          </w:tcPr>
          <w:p w14:paraId="6E8328F5" w14:textId="77777777" w:rsidR="00E30EE1" w:rsidRDefault="00E30EE1" w:rsidP="00E30EE1">
            <w:pPr>
              <w:jc w:val="center"/>
              <w:rPr>
                <w:rFonts w:ascii="GHEA Grapalat" w:hAnsi="GHEA Grapalat"/>
                <w:sz w:val="20"/>
                <w:lang w:val="hy-AM"/>
              </w:rPr>
            </w:pPr>
          </w:p>
          <w:p w14:paraId="4C6C619F" w14:textId="77777777" w:rsidR="00E30EE1" w:rsidRDefault="00E30EE1" w:rsidP="00E30EE1">
            <w:pPr>
              <w:jc w:val="center"/>
              <w:rPr>
                <w:rFonts w:ascii="GHEA Grapalat" w:hAnsi="GHEA Grapalat"/>
                <w:sz w:val="20"/>
                <w:lang w:val="hy-AM"/>
              </w:rPr>
            </w:pPr>
          </w:p>
          <w:p w14:paraId="48D6384B" w14:textId="551AC4C6" w:rsidR="00E30EE1" w:rsidRPr="00FB1EC7" w:rsidRDefault="00847412" w:rsidP="00E30EE1">
            <w:pPr>
              <w:jc w:val="center"/>
              <w:rPr>
                <w:rFonts w:ascii="GHEA Grapalat" w:hAnsi="GHEA Grapalat" w:cs="Arial"/>
                <w:sz w:val="18"/>
                <w:szCs w:val="18"/>
                <w:lang w:val="pt-BR"/>
              </w:rPr>
            </w:pPr>
            <w:r>
              <w:rPr>
                <w:rFonts w:ascii="GHEA Grapalat" w:hAnsi="GHEA Grapalat"/>
                <w:sz w:val="20"/>
                <w:lang w:val="hy-AM"/>
              </w:rPr>
              <w:t>10</w:t>
            </w:r>
            <w:r w:rsidR="00E30EE1" w:rsidRPr="00D6569D">
              <w:rPr>
                <w:rFonts w:ascii="GHEA Grapalat" w:hAnsi="GHEA Grapalat"/>
                <w:sz w:val="20"/>
                <w:lang w:val="hy-AM"/>
              </w:rPr>
              <w:t>0</w:t>
            </w:r>
            <w:r w:rsidR="00E30EE1" w:rsidRPr="00D6569D">
              <w:rPr>
                <w:rFonts w:ascii="GHEA Grapalat" w:hAnsi="GHEA Grapalat"/>
                <w:sz w:val="20"/>
                <w:lang w:val="pt-BR"/>
              </w:rPr>
              <w:t>%</w:t>
            </w:r>
          </w:p>
        </w:tc>
        <w:tc>
          <w:tcPr>
            <w:tcW w:w="900" w:type="dxa"/>
          </w:tcPr>
          <w:p w14:paraId="1BB4A7B9" w14:textId="77777777" w:rsidR="00E30EE1" w:rsidRDefault="00E30EE1" w:rsidP="00E30EE1">
            <w:pPr>
              <w:jc w:val="center"/>
              <w:rPr>
                <w:rFonts w:ascii="GHEA Grapalat" w:hAnsi="GHEA Grapalat"/>
                <w:sz w:val="20"/>
                <w:lang w:val="hy-AM"/>
              </w:rPr>
            </w:pPr>
          </w:p>
          <w:p w14:paraId="327C00B0" w14:textId="77777777" w:rsidR="00E30EE1" w:rsidRDefault="00E30EE1" w:rsidP="00E30EE1">
            <w:pPr>
              <w:jc w:val="center"/>
              <w:rPr>
                <w:rFonts w:ascii="GHEA Grapalat" w:hAnsi="GHEA Grapalat"/>
                <w:sz w:val="20"/>
                <w:lang w:val="hy-AM"/>
              </w:rPr>
            </w:pPr>
          </w:p>
          <w:p w14:paraId="66BAC204" w14:textId="7EFBBC8A" w:rsidR="00E30EE1" w:rsidRPr="00FB1EC7" w:rsidRDefault="00847412" w:rsidP="00E30EE1">
            <w:pPr>
              <w:jc w:val="center"/>
              <w:rPr>
                <w:rFonts w:ascii="GHEA Grapalat" w:hAnsi="GHEA Grapalat" w:cs="Arial"/>
                <w:sz w:val="18"/>
                <w:szCs w:val="18"/>
                <w:lang w:val="pt-BR"/>
              </w:rPr>
            </w:pPr>
            <w:r>
              <w:rPr>
                <w:rFonts w:ascii="GHEA Grapalat" w:hAnsi="GHEA Grapalat"/>
                <w:sz w:val="20"/>
                <w:lang w:val="hy-AM"/>
              </w:rPr>
              <w:t>10</w:t>
            </w:r>
            <w:r w:rsidR="00E30EE1" w:rsidRPr="00D6569D">
              <w:rPr>
                <w:rFonts w:ascii="GHEA Grapalat" w:hAnsi="GHEA Grapalat"/>
                <w:sz w:val="20"/>
                <w:lang w:val="hy-AM"/>
              </w:rPr>
              <w:t>0</w:t>
            </w:r>
            <w:r w:rsidR="00E30EE1" w:rsidRPr="00D6569D">
              <w:rPr>
                <w:rFonts w:ascii="GHEA Grapalat" w:hAnsi="GHEA Grapalat"/>
                <w:sz w:val="20"/>
                <w:lang w:val="pt-BR"/>
              </w:rPr>
              <w:t>%</w:t>
            </w:r>
          </w:p>
        </w:tc>
        <w:tc>
          <w:tcPr>
            <w:tcW w:w="1429" w:type="dxa"/>
          </w:tcPr>
          <w:p w14:paraId="25B1FB75" w14:textId="77777777" w:rsidR="00E30EE1" w:rsidRPr="00FB1EC7" w:rsidRDefault="00E30EE1" w:rsidP="00E30EE1">
            <w:pPr>
              <w:jc w:val="center"/>
              <w:rPr>
                <w:rFonts w:ascii="GHEA Grapalat" w:hAnsi="GHEA Grapalat"/>
                <w:sz w:val="20"/>
                <w:lang w:val="pt-BR"/>
              </w:rPr>
            </w:pPr>
          </w:p>
          <w:p w14:paraId="38086F7A" w14:textId="77777777" w:rsidR="00E30EE1" w:rsidRPr="00FB1EC7" w:rsidRDefault="00E30EE1" w:rsidP="00E30EE1">
            <w:pPr>
              <w:jc w:val="center"/>
              <w:rPr>
                <w:rFonts w:ascii="GHEA Grapalat" w:hAnsi="GHEA Grapalat"/>
                <w:sz w:val="20"/>
                <w:lang w:val="pt-BR"/>
              </w:rPr>
            </w:pPr>
          </w:p>
          <w:p w14:paraId="36A96919" w14:textId="1A7CE775" w:rsidR="00E30EE1" w:rsidRPr="00FB1EC7" w:rsidRDefault="00847412" w:rsidP="00E30EE1">
            <w:pPr>
              <w:jc w:val="center"/>
              <w:rPr>
                <w:rFonts w:ascii="GHEA Grapalat" w:hAnsi="GHEA Grapalat"/>
                <w:b/>
                <w:lang w:val="pt-BR"/>
              </w:rPr>
            </w:pPr>
            <w:r>
              <w:rPr>
                <w:rFonts w:ascii="GHEA Grapalat" w:hAnsi="GHEA Grapalat"/>
                <w:sz w:val="20"/>
                <w:lang w:val="hy-AM"/>
              </w:rPr>
              <w:t>10</w:t>
            </w:r>
            <w:r w:rsidR="00E30EE1">
              <w:rPr>
                <w:rFonts w:ascii="GHEA Grapalat" w:hAnsi="GHEA Grapalat"/>
                <w:sz w:val="20"/>
                <w:lang w:val="hy-AM"/>
              </w:rPr>
              <w:t>0</w:t>
            </w:r>
            <w:r w:rsidR="00E30EE1" w:rsidRPr="00FB1EC7">
              <w:rPr>
                <w:rFonts w:ascii="GHEA Grapalat" w:hAnsi="GHEA Grapalat"/>
                <w:sz w:val="20"/>
                <w:lang w:val="pt-BR"/>
              </w:rPr>
              <w:t>%</w:t>
            </w:r>
          </w:p>
        </w:tc>
      </w:tr>
    </w:tbl>
    <w:p w14:paraId="38AF36AB" w14:textId="77777777" w:rsidR="00F02279" w:rsidRPr="00E30EE1" w:rsidRDefault="00F02279" w:rsidP="00F02279">
      <w:pPr>
        <w:rPr>
          <w:rFonts w:ascii="GHEA Grapalat" w:hAnsi="GHEA Grapalat"/>
          <w:i/>
          <w:sz w:val="18"/>
          <w:szCs w:val="18"/>
          <w:lang w:val="hy-AM"/>
        </w:rPr>
      </w:pPr>
    </w:p>
    <w:p w14:paraId="34D11CC2" w14:textId="5FDAB739" w:rsidR="00F02279" w:rsidRPr="00FB1EC7" w:rsidRDefault="00F02279" w:rsidP="00F02279">
      <w:pPr>
        <w:jc w:val="both"/>
        <w:rPr>
          <w:rFonts w:ascii="GHEA Grapalat" w:hAnsi="GHEA Grapalat" w:cs="Sylfaen"/>
          <w:i/>
          <w:sz w:val="18"/>
          <w:szCs w:val="18"/>
          <w:lang w:val="pt-BR"/>
        </w:rPr>
      </w:pPr>
      <w:r w:rsidRPr="00F56F39">
        <w:rPr>
          <w:rFonts w:ascii="GHEA Grapalat" w:hAnsi="GHEA Grapalat"/>
          <w:i/>
          <w:sz w:val="18"/>
          <w:szCs w:val="18"/>
          <w:lang w:val="hy-AM"/>
        </w:rPr>
        <w:t xml:space="preserve">* </w:t>
      </w:r>
      <w:r w:rsidRPr="00FB1EC7">
        <w:rPr>
          <w:rFonts w:ascii="GHEA Grapalat" w:hAnsi="GHEA Grapalat" w:cs="Sylfaen"/>
          <w:i/>
          <w:sz w:val="18"/>
          <w:szCs w:val="18"/>
          <w:lang w:val="pt-BR"/>
        </w:rPr>
        <w:t>Վճարման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ենթակա</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գումարները</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ներկայացվում են աճողական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8B555A" w:rsidRDefault="00F02279" w:rsidP="00545BDE">
            <w:pPr>
              <w:rPr>
                <w:rFonts w:ascii="GHEA Grapalat" w:hAnsi="GHEA Grapalat"/>
                <w:sz w:val="22"/>
                <w:szCs w:val="22"/>
                <w:lang w:val="es-ES"/>
              </w:rPr>
            </w:pPr>
          </w:p>
          <w:p w14:paraId="70090638"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254091CC"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92617E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56FB5C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99CC033"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D862D81"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1F8CAAEC" w14:textId="77777777" w:rsidR="008B555A" w:rsidRPr="00CA4418" w:rsidRDefault="008B555A" w:rsidP="008B555A">
            <w:pPr>
              <w:jc w:val="center"/>
              <w:rPr>
                <w:rFonts w:ascii="GHEA Grapalat" w:hAnsi="GHEA Grapalat"/>
                <w:b/>
                <w:sz w:val="20"/>
                <w:lang w:val="hy-AM"/>
              </w:rPr>
            </w:pPr>
          </w:p>
          <w:p w14:paraId="7285D95A" w14:textId="77777777" w:rsidR="008B555A" w:rsidRPr="00CA4418" w:rsidRDefault="008B555A" w:rsidP="008B555A">
            <w:pPr>
              <w:jc w:val="center"/>
              <w:rPr>
                <w:rFonts w:ascii="GHEA Grapalat" w:hAnsi="GHEA Grapalat"/>
                <w:b/>
                <w:sz w:val="20"/>
                <w:lang w:val="hy-AM"/>
              </w:rPr>
            </w:pPr>
          </w:p>
          <w:p w14:paraId="13F045B0"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03AE2B50"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4BC03C4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28D5740B"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1FD19454" w14:textId="77777777" w:rsidR="008B555A" w:rsidRPr="00CA4418" w:rsidRDefault="008B555A" w:rsidP="008B555A">
            <w:pPr>
              <w:rPr>
                <w:rFonts w:ascii="GHEA Grapalat" w:hAnsi="GHEA Grapalat"/>
                <w:lang w:val="pt-BR"/>
              </w:rPr>
            </w:pPr>
          </w:p>
          <w:p w14:paraId="5B763638" w14:textId="686CBE26" w:rsidR="00F02279" w:rsidRPr="008B555A" w:rsidRDefault="00F02279" w:rsidP="00545BDE">
            <w:pPr>
              <w:jc w:val="center"/>
              <w:rPr>
                <w:rFonts w:ascii="GHEA Grapalat" w:hAnsi="GHEA Grapalat"/>
                <w:sz w:val="18"/>
                <w:szCs w:val="18"/>
                <w:lang w:val="pt-BR"/>
              </w:rPr>
            </w:pPr>
          </w:p>
        </w:tc>
        <w:tc>
          <w:tcPr>
            <w:tcW w:w="760" w:type="dxa"/>
          </w:tcPr>
          <w:p w14:paraId="610AE120" w14:textId="77777777" w:rsidR="00F02279" w:rsidRPr="008B555A" w:rsidRDefault="00F02279" w:rsidP="00545BDE">
            <w:pPr>
              <w:spacing w:line="360" w:lineRule="auto"/>
              <w:jc w:val="center"/>
              <w:rPr>
                <w:rFonts w:ascii="GHEA Grapalat" w:hAnsi="GHEA Grapalat"/>
                <w:lang w:val="hy-AM"/>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Default="00F02279" w:rsidP="00545BDE">
            <w:pPr>
              <w:jc w:val="center"/>
              <w:rPr>
                <w:rFonts w:ascii="GHEA Grapalat" w:hAnsi="GHEA Grapalat"/>
                <w:lang w:val="hy-AM"/>
              </w:rPr>
            </w:pPr>
          </w:p>
          <w:p w14:paraId="4634152F" w14:textId="77777777" w:rsidR="008B555A" w:rsidRDefault="008B555A" w:rsidP="00545BDE">
            <w:pPr>
              <w:jc w:val="center"/>
              <w:rPr>
                <w:rFonts w:ascii="GHEA Grapalat" w:hAnsi="GHEA Grapalat"/>
                <w:lang w:val="hy-AM"/>
              </w:rPr>
            </w:pPr>
          </w:p>
          <w:p w14:paraId="571D8E87" w14:textId="77777777" w:rsidR="008B555A" w:rsidRDefault="008B555A" w:rsidP="00545BDE">
            <w:pPr>
              <w:jc w:val="center"/>
              <w:rPr>
                <w:rFonts w:ascii="GHEA Grapalat" w:hAnsi="GHEA Grapalat"/>
                <w:lang w:val="hy-AM"/>
              </w:rPr>
            </w:pPr>
          </w:p>
          <w:p w14:paraId="23F1C4CF" w14:textId="77777777" w:rsidR="008B555A" w:rsidRDefault="008B555A" w:rsidP="00545BDE">
            <w:pPr>
              <w:jc w:val="center"/>
              <w:rPr>
                <w:rFonts w:ascii="GHEA Grapalat" w:hAnsi="GHEA Grapalat"/>
                <w:lang w:val="hy-AM"/>
              </w:rPr>
            </w:pPr>
          </w:p>
          <w:p w14:paraId="0D180508" w14:textId="77777777" w:rsidR="008B555A" w:rsidRDefault="008B555A" w:rsidP="00545BDE">
            <w:pPr>
              <w:jc w:val="center"/>
              <w:rPr>
                <w:rFonts w:ascii="GHEA Grapalat" w:hAnsi="GHEA Grapalat"/>
                <w:lang w:val="hy-AM"/>
              </w:rPr>
            </w:pPr>
          </w:p>
          <w:p w14:paraId="6D85B07C" w14:textId="77777777" w:rsidR="008B555A" w:rsidRDefault="008B555A" w:rsidP="00545BDE">
            <w:pPr>
              <w:jc w:val="center"/>
              <w:rPr>
                <w:rFonts w:ascii="GHEA Grapalat" w:hAnsi="GHEA Grapalat"/>
                <w:lang w:val="hy-AM"/>
              </w:rPr>
            </w:pPr>
          </w:p>
          <w:p w14:paraId="3CD0882C" w14:textId="77777777" w:rsidR="008B555A" w:rsidRDefault="008B555A" w:rsidP="00545BDE">
            <w:pPr>
              <w:jc w:val="center"/>
              <w:rPr>
                <w:rFonts w:ascii="GHEA Grapalat" w:hAnsi="GHEA Grapalat"/>
                <w:lang w:val="hy-AM"/>
              </w:rPr>
            </w:pPr>
          </w:p>
          <w:p w14:paraId="2704D508" w14:textId="77777777" w:rsidR="008B555A" w:rsidRDefault="008B555A" w:rsidP="00545BDE">
            <w:pPr>
              <w:jc w:val="center"/>
              <w:rPr>
                <w:rFonts w:ascii="GHEA Grapalat" w:hAnsi="GHEA Grapalat"/>
                <w:lang w:val="hy-AM"/>
              </w:rPr>
            </w:pPr>
          </w:p>
          <w:p w14:paraId="73A3604A" w14:textId="329B1137" w:rsidR="00F02279" w:rsidRPr="00FB1EC7" w:rsidRDefault="008B555A" w:rsidP="008B555A">
            <w:pPr>
              <w:rPr>
                <w:rFonts w:ascii="GHEA Grapalat" w:hAnsi="GHEA Grapalat"/>
                <w:lang w:val="ru-RU"/>
              </w:rPr>
            </w:pPr>
            <w:r>
              <w:rPr>
                <w:rFonts w:ascii="GHEA Grapalat" w:hAnsi="GHEA Grapalat"/>
                <w:lang w:val="hy-AM"/>
              </w:rPr>
              <w:t xml:space="preserve">         </w:t>
            </w:r>
            <w:r w:rsidR="00F02279" w:rsidRPr="00FB1EC7">
              <w:rPr>
                <w:rFonts w:ascii="GHEA Grapalat" w:hAnsi="GHEA Grapalat"/>
                <w:lang w:val="ru-RU"/>
              </w:rPr>
              <w:t>--------------------------------</w:t>
            </w:r>
          </w:p>
          <w:p w14:paraId="5DB1FA3B" w14:textId="2B56F2CB"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r w:rsidR="00C13BA3" w:rsidRPr="00FB1EC7">
              <w:rPr>
                <w:rFonts w:ascii="GHEA Grapalat" w:hAnsi="GHEA Grapalat" w:cs="Sylfaen"/>
                <w:sz w:val="18"/>
                <w:szCs w:val="18"/>
                <w:lang w:val="ru-RU"/>
              </w:rPr>
              <w:t xml:space="preserve"> Կ</w:t>
            </w:r>
            <w:r w:rsidR="00C13BA3" w:rsidRPr="00FB1EC7">
              <w:rPr>
                <w:rFonts w:ascii="GHEA Grapalat" w:hAnsi="GHEA Grapalat"/>
                <w:sz w:val="18"/>
                <w:szCs w:val="18"/>
                <w:lang w:val="ru-RU"/>
              </w:rPr>
              <w:t>.</w:t>
            </w:r>
            <w:r w:rsidR="00C13BA3" w:rsidRPr="00FB1EC7">
              <w:rPr>
                <w:rFonts w:ascii="GHEA Grapalat" w:hAnsi="GHEA Grapalat" w:cs="Sylfaen"/>
                <w:sz w:val="18"/>
                <w:szCs w:val="18"/>
                <w:lang w:val="ru-RU"/>
              </w:rPr>
              <w:t>Տ</w:t>
            </w:r>
          </w:p>
          <w:p w14:paraId="0FD9934F" w14:textId="63835EE2" w:rsidR="00F02279" w:rsidRPr="00FB1EC7" w:rsidRDefault="00F02279" w:rsidP="00545BDE">
            <w:pPr>
              <w:jc w:val="center"/>
              <w:rPr>
                <w:rFonts w:ascii="GHEA Grapalat" w:hAnsi="GHEA Grapalat"/>
                <w:sz w:val="22"/>
                <w:szCs w:val="22"/>
                <w:lang w:val="ru-RU"/>
              </w:rPr>
            </w:pPr>
          </w:p>
        </w:tc>
      </w:tr>
    </w:tbl>
    <w:p w14:paraId="5B9DD16F" w14:textId="77777777" w:rsidR="00F02279" w:rsidRPr="00FB1EC7" w:rsidRDefault="00F02279" w:rsidP="00F02279">
      <w:pPr>
        <w:rPr>
          <w:rFonts w:ascii="GHEA Grapalat" w:hAnsi="GHEA Grapalat"/>
          <w:sz w:val="20"/>
          <w:lang w:val="ru-RU"/>
        </w:rPr>
        <w:sectPr w:rsidR="00F02279" w:rsidRPr="00FB1EC7" w:rsidSect="003F62A2">
          <w:footnotePr>
            <w:pos w:val="beneathText"/>
          </w:footnotePr>
          <w:pgSz w:w="11906" w:h="16838" w:code="9"/>
          <w:pgMar w:top="533" w:right="836" w:bottom="567" w:left="1080"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5ED18E23"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2846BE84" w14:textId="77777777" w:rsidR="00B57524" w:rsidRPr="00FB1EC7" w:rsidRDefault="00B57524"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-ԳՀԱՇՁԲ-22/</w:t>
      </w:r>
      <w:r>
        <w:rPr>
          <w:rFonts w:ascii="GHEA Grapalat" w:hAnsi="GHEA Grapalat" w:cs="Sylfaen"/>
          <w:i/>
          <w:sz w:val="20"/>
          <w:szCs w:val="20"/>
          <w:lang w:val="hy-AM"/>
        </w:rPr>
        <w:t>22</w:t>
      </w:r>
      <w:r>
        <w:rPr>
          <w:rFonts w:ascii="GHEA Grapalat" w:hAnsi="GHEA Grapalat" w:cs="Sylfaen"/>
          <w:i/>
          <w:sz w:val="20"/>
          <w:szCs w:val="20"/>
          <w:lang w:val="pt-BR"/>
        </w:rPr>
        <w:t xml:space="preserve"> </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Pr="00FB1EC7">
        <w:rPr>
          <w:rFonts w:ascii="GHEA Grapalat" w:hAnsi="GHEA Grapalat" w:cs="Sylfaen"/>
          <w:i/>
          <w:sz w:val="20"/>
          <w:szCs w:val="20"/>
          <w:lang w:val="pt-BR"/>
        </w:rPr>
        <w:t>ծածկագրով պայմանագրի</w:t>
      </w:r>
    </w:p>
    <w:p w14:paraId="3D079F2D" w14:textId="77777777" w:rsidR="00B57524" w:rsidRPr="00FB1EC7" w:rsidRDefault="00B57524" w:rsidP="00B57524">
      <w:pPr>
        <w:tabs>
          <w:tab w:val="left" w:pos="9540"/>
        </w:tabs>
        <w:rPr>
          <w:rFonts w:ascii="GHEA Grapalat" w:hAnsi="GHEA Grapalat"/>
          <w:sz w:val="20"/>
          <w:lang w:val="pt-BR"/>
        </w:rPr>
      </w:pP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B4220F"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47412"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62DC05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a3"/>
        <w:spacing w:line="240" w:lineRule="auto"/>
        <w:ind w:firstLine="0"/>
        <w:jc w:val="center"/>
        <w:rPr>
          <w:b/>
          <w:bCs/>
          <w:iCs/>
          <w:lang w:val="es-ES"/>
        </w:rPr>
      </w:pPr>
    </w:p>
    <w:p w14:paraId="2C21A4C1" w14:textId="77777777" w:rsidR="00F02279" w:rsidRPr="00FB1EC7" w:rsidRDefault="00F02279" w:rsidP="00F02279">
      <w:pPr>
        <w:pStyle w:val="a3"/>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a3"/>
        <w:spacing w:line="240" w:lineRule="auto"/>
        <w:ind w:firstLine="0"/>
        <w:rPr>
          <w:iCs/>
          <w:lang w:val="es-ES"/>
        </w:rPr>
      </w:pPr>
    </w:p>
    <w:p w14:paraId="0014D120"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roofErr w:type="gramEnd"/>
    </w:p>
    <w:p w14:paraId="66F392BA"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6872574A"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58B98D7" w14:textId="77777777" w:rsidR="00B57524" w:rsidRPr="00FB1EC7" w:rsidRDefault="00B57524"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-ԳՀԱՇՁԲ-22/</w:t>
      </w:r>
      <w:r>
        <w:rPr>
          <w:rFonts w:ascii="GHEA Grapalat" w:hAnsi="GHEA Grapalat" w:cs="Sylfaen"/>
          <w:i/>
          <w:sz w:val="20"/>
          <w:szCs w:val="20"/>
          <w:lang w:val="hy-AM"/>
        </w:rPr>
        <w:t>22</w:t>
      </w:r>
      <w:r>
        <w:rPr>
          <w:rFonts w:ascii="GHEA Grapalat" w:hAnsi="GHEA Grapalat" w:cs="Sylfaen"/>
          <w:i/>
          <w:sz w:val="20"/>
          <w:szCs w:val="20"/>
          <w:lang w:val="pt-BR"/>
        </w:rPr>
        <w:t xml:space="preserve"> </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Pr="00FB1EC7">
        <w:rPr>
          <w:rFonts w:ascii="GHEA Grapalat" w:hAnsi="GHEA Grapalat" w:cs="Sylfaen"/>
          <w:i/>
          <w:sz w:val="20"/>
          <w:szCs w:val="20"/>
          <w:lang w:val="pt-BR"/>
        </w:rPr>
        <w:t>ծածկագրով պայմանագրի</w:t>
      </w:r>
    </w:p>
    <w:p w14:paraId="5773133F" w14:textId="77777777" w:rsidR="00B57524" w:rsidRPr="00FB1EC7" w:rsidRDefault="00B57524" w:rsidP="00B57524">
      <w:pPr>
        <w:tabs>
          <w:tab w:val="left" w:pos="9540"/>
        </w:tabs>
        <w:rPr>
          <w:rFonts w:ascii="GHEA Grapalat" w:hAnsi="GHEA Grapalat"/>
          <w:sz w:val="20"/>
          <w:lang w:val="pt-BR"/>
        </w:rPr>
      </w:pPr>
    </w:p>
    <w:p w14:paraId="03890726" w14:textId="77777777" w:rsidR="00F02279" w:rsidRPr="00294CEC"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294CEC" w:rsidRDefault="00F02279" w:rsidP="00F02279">
      <w:pPr>
        <w:tabs>
          <w:tab w:val="left" w:pos="360"/>
          <w:tab w:val="left" w:pos="540"/>
        </w:tabs>
        <w:jc w:val="center"/>
        <w:rPr>
          <w:rFonts w:ascii="Sylfaen" w:hAnsi="Sylfaen" w:cs="Sylfaen"/>
          <w:b/>
          <w:bCs/>
          <w:lang w:val="pt-BR"/>
        </w:rPr>
      </w:pPr>
    </w:p>
    <w:p w14:paraId="57269913" w14:textId="77777777" w:rsidR="00F02279" w:rsidRPr="00294CEC" w:rsidRDefault="00F02279" w:rsidP="00F02279">
      <w:pPr>
        <w:tabs>
          <w:tab w:val="left" w:pos="360"/>
          <w:tab w:val="left" w:pos="540"/>
        </w:tabs>
        <w:rPr>
          <w:rFonts w:ascii="GHEA Grapalat" w:hAnsi="GHEA Grapalat" w:cs="Sylfaen"/>
          <w:sz w:val="22"/>
          <w:szCs w:val="22"/>
          <w:lang w:val="pt-BR"/>
        </w:rPr>
      </w:pPr>
    </w:p>
    <w:p w14:paraId="7ECB578C" w14:textId="77777777" w:rsidR="00F02279" w:rsidRPr="007118F5"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7118F5">
        <w:rPr>
          <w:rFonts w:ascii="GHEA Grapalat" w:hAnsi="GHEA Grapalat" w:cs="Sylfaen"/>
          <w:bCs/>
          <w:sz w:val="18"/>
          <w:szCs w:val="18"/>
          <w:lang w:val="pt-BR"/>
        </w:rPr>
        <w:t xml:space="preserve">  N</w:t>
      </w:r>
      <w:proofErr w:type="gramEnd"/>
      <w:r w:rsidRPr="007118F5">
        <w:rPr>
          <w:rFonts w:ascii="GHEA Grapalat" w:hAnsi="GHEA Grapalat" w:cs="Sylfaen"/>
          <w:bCs/>
          <w:sz w:val="18"/>
          <w:szCs w:val="18"/>
          <w:lang w:val="pt-BR"/>
        </w:rPr>
        <w:t xml:space="preserve">    </w:t>
      </w:r>
    </w:p>
    <w:p w14:paraId="59EA9A68" w14:textId="77777777" w:rsidR="00F02279" w:rsidRPr="007118F5"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պայմանագրի</w:t>
      </w:r>
      <w:proofErr w:type="gramEnd"/>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7118F5">
        <w:rPr>
          <w:rFonts w:ascii="GHEA Grapalat" w:hAnsi="GHEA Grapalat" w:cs="Sylfaen"/>
          <w:bCs/>
          <w:sz w:val="18"/>
          <w:szCs w:val="18"/>
          <w:lang w:val="pt-BR"/>
        </w:rPr>
        <w:t xml:space="preserve">                                                                                                                               </w:t>
      </w:r>
    </w:p>
    <w:p w14:paraId="18326E10" w14:textId="77777777" w:rsidR="00F02279" w:rsidRPr="007118F5" w:rsidRDefault="00F02279" w:rsidP="00F02279">
      <w:pPr>
        <w:tabs>
          <w:tab w:val="left" w:pos="360"/>
          <w:tab w:val="left" w:pos="540"/>
        </w:tabs>
        <w:rPr>
          <w:rFonts w:ascii="GHEA Grapalat" w:hAnsi="GHEA Grapalat" w:cs="Sylfaen"/>
          <w:sz w:val="22"/>
          <w:szCs w:val="22"/>
          <w:lang w:val="pt-BR"/>
        </w:rPr>
      </w:pPr>
    </w:p>
    <w:p w14:paraId="61B50CF7" w14:textId="77777777" w:rsidR="00F02279" w:rsidRPr="007118F5" w:rsidRDefault="00F02279" w:rsidP="00F02279">
      <w:pPr>
        <w:tabs>
          <w:tab w:val="left" w:pos="360"/>
          <w:tab w:val="left" w:pos="540"/>
        </w:tabs>
        <w:rPr>
          <w:rFonts w:ascii="GHEA Grapalat" w:hAnsi="GHEA Grapalat" w:cs="Sylfaen"/>
          <w:sz w:val="22"/>
          <w:szCs w:val="22"/>
          <w:lang w:val="pt-BR"/>
        </w:rPr>
      </w:pPr>
    </w:p>
    <w:p w14:paraId="79BF3F90" w14:textId="77777777" w:rsidR="00F02279" w:rsidRPr="007118F5" w:rsidRDefault="00F02279" w:rsidP="00F02279">
      <w:pPr>
        <w:tabs>
          <w:tab w:val="left" w:pos="360"/>
          <w:tab w:val="left" w:pos="540"/>
        </w:tabs>
        <w:ind w:left="-540" w:firstLine="180"/>
        <w:jc w:val="both"/>
        <w:rPr>
          <w:rFonts w:ascii="GHEA Grapalat" w:hAnsi="GHEA Grapalat" w:cs="Sylfaen"/>
          <w:sz w:val="20"/>
          <w:szCs w:val="20"/>
          <w:lang w:val="pt-BR"/>
        </w:rPr>
      </w:pPr>
      <w:r w:rsidRPr="007118F5">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7118F5">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r w:rsidRPr="007118F5">
        <w:rPr>
          <w:rFonts w:ascii="GHEA Grapalat" w:hAnsi="GHEA Grapalat" w:cs="Sylfaen"/>
          <w:lang w:val="pt-BR"/>
        </w:rPr>
        <w:t xml:space="preserve"> </w:t>
      </w:r>
      <w:r w:rsidRPr="007118F5">
        <w:rPr>
          <w:rFonts w:ascii="GHEA Grapalat" w:hAnsi="GHEA Grapalat" w:cs="Sylfaen"/>
          <w:sz w:val="20"/>
          <w:szCs w:val="20"/>
          <w:lang w:val="pt-BR"/>
        </w:rPr>
        <w:t>(</w:t>
      </w:r>
      <w:r w:rsidRPr="00FB1EC7">
        <w:rPr>
          <w:rFonts w:ascii="GHEA Grapalat" w:hAnsi="GHEA Grapalat" w:cs="Sylfaen"/>
          <w:sz w:val="20"/>
          <w:szCs w:val="20"/>
        </w:rPr>
        <w:t>այսուհետ</w:t>
      </w:r>
      <w:r w:rsidRPr="007118F5">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7118F5">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7118F5" w:rsidRDefault="00F02279" w:rsidP="00F02279">
      <w:pPr>
        <w:tabs>
          <w:tab w:val="left" w:pos="360"/>
          <w:tab w:val="left" w:pos="540"/>
        </w:tabs>
        <w:ind w:right="-360"/>
        <w:jc w:val="both"/>
        <w:rPr>
          <w:rFonts w:ascii="GHEA Grapalat" w:hAnsi="GHEA Grapalat" w:cs="Sylfaen"/>
          <w:sz w:val="12"/>
          <w:szCs w:val="12"/>
          <w:lang w:val="pt-BR"/>
        </w:rPr>
      </w:pPr>
      <w:r w:rsidRPr="007118F5">
        <w:rPr>
          <w:rFonts w:ascii="GHEA Grapalat" w:hAnsi="GHEA Grapalat" w:cs="Sylfaen"/>
          <w:lang w:val="pt-BR"/>
        </w:rPr>
        <w:t xml:space="preserve">                                           </w:t>
      </w:r>
      <w:r w:rsidRPr="00FB1EC7">
        <w:rPr>
          <w:rFonts w:ascii="GHEA Grapalat" w:hAnsi="GHEA Grapalat" w:cs="Sylfaen"/>
          <w:sz w:val="12"/>
          <w:szCs w:val="12"/>
        </w:rPr>
        <w:t>Պատվիրատուի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7118F5">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7118F5">
        <w:rPr>
          <w:rFonts w:ascii="GHEA Grapalat" w:hAnsi="GHEA Grapalat" w:cs="Sylfaen"/>
          <w:sz w:val="20"/>
          <w:szCs w:val="20"/>
          <w:lang w:val="pt-BR"/>
        </w:rPr>
        <w:t xml:space="preserve"> </w:t>
      </w:r>
      <w:r w:rsidRPr="00FB1EC7">
        <w:rPr>
          <w:rFonts w:ascii="GHEA Grapalat" w:hAnsi="GHEA Grapalat" w:cs="Sylfaen"/>
          <w:sz w:val="20"/>
          <w:szCs w:val="20"/>
        </w:rPr>
        <w:t>միջև</w:t>
      </w:r>
      <w:r w:rsidRPr="007118F5">
        <w:rPr>
          <w:rFonts w:ascii="GHEA Grapalat" w:hAnsi="GHEA Grapalat" w:cs="Sylfaen"/>
          <w:lang w:val="pt-BR"/>
        </w:rPr>
        <w:t xml:space="preserve"> </w:t>
      </w:r>
      <w:r w:rsidRPr="007118F5">
        <w:rPr>
          <w:rFonts w:ascii="GHEA Grapalat" w:hAnsi="GHEA Grapalat" w:cs="Sylfaen"/>
          <w:sz w:val="20"/>
          <w:lang w:val="pt-BR"/>
        </w:rPr>
        <w:t xml:space="preserve">20     </w:t>
      </w:r>
      <w:r w:rsidRPr="00FB1EC7">
        <w:rPr>
          <w:rFonts w:ascii="GHEA Grapalat" w:hAnsi="GHEA Grapalat" w:cs="Sylfaen"/>
          <w:sz w:val="20"/>
        </w:rPr>
        <w:t>թ</w:t>
      </w:r>
      <w:r w:rsidRPr="007118F5">
        <w:rPr>
          <w:rFonts w:ascii="GHEA Grapalat" w:hAnsi="GHEA Grapalat" w:cs="Sylfaen"/>
          <w:sz w:val="20"/>
          <w:lang w:val="pt-BR"/>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6E7C7" w14:textId="77777777" w:rsidR="0040254A" w:rsidRDefault="0040254A">
      <w:r>
        <w:separator/>
      </w:r>
    </w:p>
  </w:endnote>
  <w:endnote w:type="continuationSeparator" w:id="0">
    <w:p w14:paraId="00BA741A" w14:textId="77777777" w:rsidR="0040254A" w:rsidRDefault="0040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C6A7B" w14:textId="77777777" w:rsidR="0040254A" w:rsidRDefault="0040254A">
      <w:r>
        <w:separator/>
      </w:r>
    </w:p>
  </w:footnote>
  <w:footnote w:type="continuationSeparator" w:id="0">
    <w:p w14:paraId="03896DA8" w14:textId="77777777" w:rsidR="0040254A" w:rsidRDefault="0040254A">
      <w:r>
        <w:continuationSeparator/>
      </w:r>
    </w:p>
  </w:footnote>
  <w:footnote w:id="1">
    <w:p w14:paraId="617D3677" w14:textId="77777777" w:rsidR="00300CA5" w:rsidRPr="009354D8" w:rsidRDefault="00300CA5" w:rsidP="00300CA5">
      <w:pPr>
        <w:pStyle w:val="af2"/>
        <w:rPr>
          <w:rFonts w:ascii="GHEA Grapalat" w:hAnsi="GHEA Grapalat" w:cs="Sylfaen"/>
          <w:sz w:val="16"/>
          <w:szCs w:val="16"/>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 w:id="2">
    <w:p w14:paraId="0A743804" w14:textId="77777777" w:rsidR="00125157" w:rsidRPr="00762340" w:rsidRDefault="00125157" w:rsidP="00B97B68">
      <w:pPr>
        <w:pStyle w:val="af2"/>
        <w:rPr>
          <w:rFonts w:ascii="Calibri" w:hAnsi="Calibri"/>
        </w:rPr>
      </w:pPr>
      <w:r>
        <w:rPr>
          <w:rStyle w:val="af6"/>
        </w:rPr>
        <w:footnoteRef/>
      </w:r>
      <w:r w:rsidRPr="00F5285F">
        <w:rPr>
          <w:rFonts w:ascii="Calibri" w:hAnsi="Calibri"/>
          <w:vertAlign w:val="superscript"/>
          <w:lang w:val="hy-AM"/>
        </w:rPr>
        <w:t>.1</w:t>
      </w:r>
      <w:r>
        <w:t xml:space="preserve"> </w:t>
      </w:r>
      <w:r w:rsidRPr="00762340">
        <w:rPr>
          <w:rFonts w:ascii="GHEA Grapalat" w:hAnsi="GHEA Grapalat" w:cs="Sylfaen"/>
          <w:szCs w:val="24"/>
          <w:lang w:val="hy-AM" w:eastAsia="en-US"/>
        </w:rPr>
        <w:t>Եթե գնման հայտով տվյալ ընթացակա</w:t>
      </w:r>
      <w:r>
        <w:rPr>
          <w:rFonts w:ascii="GHEA Grapalat" w:hAnsi="GHEA Grapalat" w:cs="Sylfaen"/>
          <w:szCs w:val="24"/>
          <w:lang w:val="hy-AM" w:eastAsia="en-US"/>
        </w:rPr>
        <w:t xml:space="preserve">րգի շրջանակում գնվելիք աշխատանքի </w:t>
      </w:r>
      <w:r w:rsidRPr="00762340">
        <w:rPr>
          <w:rFonts w:ascii="GHEA Grapalat" w:hAnsi="GHEA Grapalat" w:cs="Sylfaen"/>
          <w:szCs w:val="24"/>
          <w:lang w:val="hy-AM" w:eastAsia="en-US"/>
        </w:rPr>
        <w:t>գինը</w:t>
      </w:r>
      <w:r>
        <w:rPr>
          <w:rFonts w:ascii="GHEA Grapalat" w:hAnsi="GHEA Grapalat" w:cs="Sylfaen"/>
          <w:szCs w:val="24"/>
          <w:lang w:val="hy-AM" w:eastAsia="en-US"/>
        </w:rPr>
        <w:t xml:space="preserve"> գերազանցում է գնումների բազային միավորի ութսունապատիկը&lt;&lt;15&gt;&gt; թիվը փոխարինվում է &lt;&lt;30&gt;&gt;թվով։</w:t>
      </w:r>
    </w:p>
  </w:footnote>
  <w:footnote w:id="3">
    <w:p w14:paraId="79B7E3B5" w14:textId="77777777" w:rsidR="00125157" w:rsidRPr="00EC2CDE" w:rsidRDefault="00125157" w:rsidP="00EF4630">
      <w:pPr>
        <w:pStyle w:val="af2"/>
        <w:jc w:val="both"/>
        <w:rPr>
          <w:rFonts w:ascii="Sylfaen" w:hAnsi="Sylfaen" w:cs="Sylfaen"/>
          <w:lang w:val="af-ZA"/>
        </w:rPr>
      </w:pPr>
      <w:r w:rsidRPr="005C2865">
        <w:rPr>
          <w:rStyle w:val="af6"/>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13AD702" w14:textId="77777777" w:rsidR="00125157" w:rsidRPr="00B01C80" w:rsidRDefault="00125157" w:rsidP="00DF5DFB">
      <w:pPr>
        <w:pStyle w:val="af4"/>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915006">
          <w:rPr>
            <w:rFonts w:ascii="GHEA Grapalat" w:hAnsi="GHEA Grapalat"/>
            <w:i/>
            <w:sz w:val="16"/>
            <w:szCs w:val="16"/>
            <w:lang w:val="hy-AM" w:eastAsia="ru-RU"/>
          </w:rPr>
          <w:t>Standard &amp; Poor’s</w:t>
        </w:r>
      </w:hyperlink>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5">
    <w:p w14:paraId="1957204D" w14:textId="77777777" w:rsidR="00125157" w:rsidRDefault="00125157"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3E7EE2C5" w14:textId="77777777" w:rsidR="00125157" w:rsidRPr="00821851" w:rsidRDefault="00125157"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F049D8">
        <w:rPr>
          <w:rFonts w:ascii="GHEA Grapalat" w:hAnsi="GHEA Grapalat"/>
          <w:i/>
          <w:sz w:val="16"/>
          <w:szCs w:val="16"/>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4CE6D45" w14:textId="77777777" w:rsidR="00125157" w:rsidRPr="00821851" w:rsidRDefault="00125157" w:rsidP="00DF5DFB">
      <w:pPr>
        <w:jc w:val="both"/>
        <w:rPr>
          <w:rFonts w:ascii="GHEA Grapalat" w:hAnsi="GHEA Grapalat"/>
          <w:i/>
          <w:sz w:val="16"/>
          <w:szCs w:val="16"/>
          <w:lang w:val="hy-AM" w:eastAsia="ru-RU"/>
        </w:rPr>
      </w:pPr>
    </w:p>
    <w:p w14:paraId="1E42B168" w14:textId="77777777" w:rsidR="00125157" w:rsidRPr="00821851" w:rsidRDefault="00125157" w:rsidP="00DF5DFB">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F9CA53D" w14:textId="77777777" w:rsidR="00125157" w:rsidRPr="00821851" w:rsidRDefault="00125157" w:rsidP="00DF5DFB">
      <w:pPr>
        <w:pStyle w:val="af2"/>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377C19C9" w14:textId="77777777" w:rsidR="00125157" w:rsidRPr="00821851" w:rsidRDefault="00125157" w:rsidP="00DF5DFB">
      <w:pPr>
        <w:pStyle w:val="af2"/>
        <w:rPr>
          <w:rFonts w:ascii="GHEA Grapalat" w:hAnsi="GHEA Grapalat"/>
          <w:i/>
          <w:sz w:val="16"/>
          <w:szCs w:val="16"/>
          <w:lang w:val="hy-AM"/>
        </w:rPr>
      </w:pPr>
    </w:p>
    <w:p w14:paraId="2EF5FAFA" w14:textId="77777777" w:rsidR="00125157" w:rsidRPr="00821851" w:rsidRDefault="00125157" w:rsidP="00DF5DFB">
      <w:pPr>
        <w:pStyle w:val="af2"/>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DAA232F" w14:textId="77777777" w:rsidR="00125157" w:rsidRPr="00821851" w:rsidRDefault="00125157" w:rsidP="00DF5DFB">
      <w:pPr>
        <w:jc w:val="both"/>
        <w:rPr>
          <w:rFonts w:ascii="GHEA Grapalat" w:hAnsi="GHEA Grapalat"/>
          <w:i/>
          <w:sz w:val="16"/>
          <w:szCs w:val="16"/>
          <w:lang w:val="hy-AM" w:eastAsia="ru-RU"/>
        </w:rPr>
      </w:pPr>
    </w:p>
    <w:p w14:paraId="73149E29" w14:textId="77777777" w:rsidR="00125157" w:rsidRPr="00821851" w:rsidRDefault="00125157" w:rsidP="00DF5DFB">
      <w:pPr>
        <w:jc w:val="both"/>
        <w:rPr>
          <w:rFonts w:asciiTheme="minorHAnsi" w:hAnsiTheme="minorHAnsi"/>
          <w:lang w:val="hy-AM"/>
        </w:rPr>
      </w:pPr>
    </w:p>
    <w:p w14:paraId="79046DCC" w14:textId="77777777" w:rsidR="00125157" w:rsidRPr="00821851" w:rsidRDefault="00125157" w:rsidP="00DF5DFB">
      <w:pPr>
        <w:jc w:val="both"/>
        <w:rPr>
          <w:rFonts w:ascii="GHEA Grapalat" w:hAnsi="GHEA Grapalat" w:cs="Sylfaen"/>
          <w:sz w:val="20"/>
          <w:lang w:val="hy-AM"/>
        </w:rPr>
      </w:pPr>
    </w:p>
  </w:footnote>
  <w:footnote w:id="6">
    <w:p w14:paraId="2DDAF6A4" w14:textId="77777777" w:rsidR="00125157" w:rsidRPr="0015088E" w:rsidRDefault="00125157" w:rsidP="004B38E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DF5DFB">
        <w:rPr>
          <w:rFonts w:ascii="GHEA Grapalat" w:hAnsi="GHEA Grapalat"/>
          <w:i/>
          <w:sz w:val="16"/>
          <w:szCs w:val="16"/>
          <w:lang w:val="hy-AM"/>
        </w:rPr>
        <w:t>եթե</w:t>
      </w:r>
      <w:r w:rsidRPr="001E7733">
        <w:rPr>
          <w:rFonts w:ascii="GHEA Grapalat" w:hAnsi="GHEA Grapalat"/>
          <w:i/>
          <w:sz w:val="16"/>
          <w:szCs w:val="16"/>
          <w:lang w:val="af-ZA"/>
        </w:rPr>
        <w:t xml:space="preserve"> </w:t>
      </w:r>
      <w:r w:rsidRPr="00DF5D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sidRPr="00DF5DFB">
        <w:rPr>
          <w:rFonts w:ascii="GHEA Grapalat" w:hAnsi="GHEA Grapalat"/>
          <w:i/>
          <w:sz w:val="16"/>
          <w:szCs w:val="16"/>
          <w:lang w:val="hy-AM"/>
        </w:rPr>
        <w:t>ապա</w:t>
      </w:r>
      <w:r w:rsidRPr="001E7733">
        <w:rPr>
          <w:rFonts w:ascii="GHEA Grapalat" w:hAnsi="GHEA Grapalat"/>
          <w:i/>
          <w:sz w:val="16"/>
          <w:szCs w:val="16"/>
          <w:lang w:val="af-ZA"/>
        </w:rPr>
        <w:t xml:space="preserve"> </w:t>
      </w:r>
      <w:r w:rsidRPr="00DF5D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DF5D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DF5DFB">
        <w:rPr>
          <w:rFonts w:ascii="GHEA Grapalat" w:hAnsi="GHEA Grapalat"/>
          <w:i/>
          <w:sz w:val="16"/>
          <w:szCs w:val="16"/>
          <w:lang w:val="hy-AM"/>
        </w:rPr>
        <w:t>գծով</w:t>
      </w:r>
      <w:r w:rsidRPr="001E7733">
        <w:rPr>
          <w:rFonts w:ascii="GHEA Grapalat" w:hAnsi="GHEA Grapalat"/>
          <w:i/>
          <w:sz w:val="16"/>
          <w:szCs w:val="16"/>
          <w:lang w:val="af-ZA"/>
        </w:rPr>
        <w:t xml:space="preserve"> </w:t>
      </w:r>
      <w:r w:rsidRPr="00DF5D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DF5D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DF5D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DF5D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DF5D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DF5DFB">
        <w:rPr>
          <w:rFonts w:ascii="GHEA Grapalat" w:hAnsi="GHEA Grapalat"/>
          <w:i/>
          <w:sz w:val="16"/>
          <w:szCs w:val="16"/>
          <w:lang w:val="hy-AM"/>
        </w:rPr>
        <w:t>րդ</w:t>
      </w:r>
      <w:r w:rsidRPr="001E7733">
        <w:rPr>
          <w:rFonts w:ascii="GHEA Grapalat" w:hAnsi="GHEA Grapalat"/>
          <w:i/>
          <w:sz w:val="16"/>
          <w:szCs w:val="16"/>
          <w:lang w:val="af-ZA"/>
        </w:rPr>
        <w:t xml:space="preserve"> </w:t>
      </w:r>
      <w:r w:rsidRPr="00DF5DFB">
        <w:rPr>
          <w:rFonts w:ascii="GHEA Grapalat" w:hAnsi="GHEA Grapalat"/>
          <w:i/>
          <w:sz w:val="16"/>
          <w:szCs w:val="16"/>
          <w:lang w:val="hy-AM"/>
        </w:rPr>
        <w:t>սյունակում։</w:t>
      </w:r>
    </w:p>
    <w:p w14:paraId="4434BC6E" w14:textId="77777777" w:rsidR="00125157" w:rsidRPr="00A84E3F" w:rsidDel="00856FDE" w:rsidRDefault="00125157" w:rsidP="004B38E4">
      <w:pPr>
        <w:pStyle w:val="af2"/>
        <w:rPr>
          <w:del w:id="9" w:author="User" w:date="2019-05-26T09:57:00Z"/>
          <w:i/>
          <w:lang w:val="en-US"/>
        </w:rPr>
      </w:pPr>
    </w:p>
  </w:footnote>
  <w:footnote w:id="7">
    <w:p w14:paraId="22470A1E" w14:textId="77777777" w:rsidR="00125157" w:rsidRPr="002F4827" w:rsidDel="004D0559" w:rsidRDefault="00125157" w:rsidP="00F02279">
      <w:pPr>
        <w:pStyle w:val="af2"/>
        <w:rPr>
          <w:del w:id="10" w:author="User" w:date="2019-05-26T13:15:00Z"/>
          <w:lang w:val="hy-AM"/>
        </w:rPr>
      </w:pPr>
    </w:p>
  </w:footnote>
  <w:footnote w:id="8">
    <w:p w14:paraId="75B9A149" w14:textId="05452FF1" w:rsidR="00125157" w:rsidRPr="00FC4820" w:rsidRDefault="00125157" w:rsidP="00F02279">
      <w:pPr>
        <w:pStyle w:val="af2"/>
        <w:jc w:val="both"/>
        <w:rPr>
          <w:lang w:val="hy-AM"/>
        </w:rPr>
      </w:pPr>
      <w:r>
        <w:rPr>
          <w:rFonts w:ascii="GHEA Grapalat" w:hAnsi="GHEA Grapalat"/>
          <w:vertAlign w:val="superscript"/>
          <w:lang w:val="hy-AM"/>
        </w:rPr>
        <w:t>՝է</w:t>
      </w:r>
      <w:r>
        <w:rPr>
          <w:rFonts w:ascii="GHEA Grapalat" w:hAnsi="GHEA Grapalat"/>
          <w:vertAlign w:val="superscript"/>
          <w:lang w:val="hy-AM"/>
        </w:rPr>
        <w:tab/>
        <w:t>Ա</w:t>
      </w: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9">
    <w:p w14:paraId="6D6D63AE" w14:textId="77777777" w:rsidR="00125157" w:rsidRPr="00FC4820" w:rsidDel="001432D3" w:rsidRDefault="00125157" w:rsidP="00F02279">
      <w:pPr>
        <w:pStyle w:val="af2"/>
        <w:jc w:val="both"/>
        <w:rPr>
          <w:del w:id="11"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12C75"/>
    <w:multiLevelType w:val="hybridMultilevel"/>
    <w:tmpl w:val="A4387D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726549D"/>
    <w:multiLevelType w:val="multilevel"/>
    <w:tmpl w:val="B14E9D9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
  </w:num>
  <w:num w:numId="32">
    <w:abstractNumId w:val="8"/>
  </w:num>
  <w:num w:numId="3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831"/>
    <w:rsid w:val="00021C2E"/>
    <w:rsid w:val="00021C9D"/>
    <w:rsid w:val="00023384"/>
    <w:rsid w:val="000238FE"/>
    <w:rsid w:val="000246E6"/>
    <w:rsid w:val="00025353"/>
    <w:rsid w:val="00026351"/>
    <w:rsid w:val="000265BD"/>
    <w:rsid w:val="000275BF"/>
    <w:rsid w:val="00030D40"/>
    <w:rsid w:val="00030E9D"/>
    <w:rsid w:val="000312D9"/>
    <w:rsid w:val="000313A6"/>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1C"/>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4E1"/>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489"/>
    <w:rsid w:val="00075997"/>
    <w:rsid w:val="00077062"/>
    <w:rsid w:val="000777C5"/>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64D"/>
    <w:rsid w:val="00091EBC"/>
    <w:rsid w:val="00092D0A"/>
    <w:rsid w:val="0009380C"/>
    <w:rsid w:val="0009449B"/>
    <w:rsid w:val="000946A3"/>
    <w:rsid w:val="000952D8"/>
    <w:rsid w:val="00095BC6"/>
    <w:rsid w:val="00095EB1"/>
    <w:rsid w:val="00096865"/>
    <w:rsid w:val="00097DE8"/>
    <w:rsid w:val="000A025B"/>
    <w:rsid w:val="000A2C81"/>
    <w:rsid w:val="000A3471"/>
    <w:rsid w:val="000A37CE"/>
    <w:rsid w:val="000A58EC"/>
    <w:rsid w:val="000A5B16"/>
    <w:rsid w:val="000A6B75"/>
    <w:rsid w:val="000A6F6B"/>
    <w:rsid w:val="000A72AD"/>
    <w:rsid w:val="000A7528"/>
    <w:rsid w:val="000B033F"/>
    <w:rsid w:val="000B1088"/>
    <w:rsid w:val="000B259E"/>
    <w:rsid w:val="000B5AE5"/>
    <w:rsid w:val="000B642F"/>
    <w:rsid w:val="000B700B"/>
    <w:rsid w:val="000B7641"/>
    <w:rsid w:val="000B7C54"/>
    <w:rsid w:val="000C0396"/>
    <w:rsid w:val="000C062F"/>
    <w:rsid w:val="000C0A9D"/>
    <w:rsid w:val="000C12A6"/>
    <w:rsid w:val="000C165F"/>
    <w:rsid w:val="000C36C6"/>
    <w:rsid w:val="000C5A09"/>
    <w:rsid w:val="000C6F81"/>
    <w:rsid w:val="000C72D9"/>
    <w:rsid w:val="000D07E4"/>
    <w:rsid w:val="000D10F1"/>
    <w:rsid w:val="000D16B6"/>
    <w:rsid w:val="000D2054"/>
    <w:rsid w:val="000D242F"/>
    <w:rsid w:val="000D2527"/>
    <w:rsid w:val="000D3188"/>
    <w:rsid w:val="000D34C8"/>
    <w:rsid w:val="000D3B6D"/>
    <w:rsid w:val="000D4471"/>
    <w:rsid w:val="000D52A5"/>
    <w:rsid w:val="000D5766"/>
    <w:rsid w:val="000D590A"/>
    <w:rsid w:val="000D6A89"/>
    <w:rsid w:val="000D6C21"/>
    <w:rsid w:val="000D701E"/>
    <w:rsid w:val="000D77C1"/>
    <w:rsid w:val="000D7C6B"/>
    <w:rsid w:val="000E10E6"/>
    <w:rsid w:val="000E1C31"/>
    <w:rsid w:val="000E20A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15C2"/>
    <w:rsid w:val="000F332D"/>
    <w:rsid w:val="000F338E"/>
    <w:rsid w:val="000F3939"/>
    <w:rsid w:val="000F3B31"/>
    <w:rsid w:val="000F3D76"/>
    <w:rsid w:val="000F494F"/>
    <w:rsid w:val="000F4B86"/>
    <w:rsid w:val="000F4D7B"/>
    <w:rsid w:val="000F4F07"/>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91"/>
    <w:rsid w:val="0010323D"/>
    <w:rsid w:val="00103DEE"/>
    <w:rsid w:val="00104861"/>
    <w:rsid w:val="0010499E"/>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5157"/>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55E"/>
    <w:rsid w:val="001458D6"/>
    <w:rsid w:val="00145BD2"/>
    <w:rsid w:val="00145CC3"/>
    <w:rsid w:val="00146493"/>
    <w:rsid w:val="00146DBB"/>
    <w:rsid w:val="00147CD0"/>
    <w:rsid w:val="00147F14"/>
    <w:rsid w:val="00150CBE"/>
    <w:rsid w:val="001514D1"/>
    <w:rsid w:val="001515DE"/>
    <w:rsid w:val="001522CE"/>
    <w:rsid w:val="00152564"/>
    <w:rsid w:val="001537B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C7A"/>
    <w:rsid w:val="00174FE1"/>
    <w:rsid w:val="00175F8F"/>
    <w:rsid w:val="00175FDC"/>
    <w:rsid w:val="001763F5"/>
    <w:rsid w:val="00176A38"/>
    <w:rsid w:val="00176A92"/>
    <w:rsid w:val="00177245"/>
    <w:rsid w:val="00177A5C"/>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D9C"/>
    <w:rsid w:val="00191D5F"/>
    <w:rsid w:val="00191E1D"/>
    <w:rsid w:val="00192606"/>
    <w:rsid w:val="00192A1F"/>
    <w:rsid w:val="001932A7"/>
    <w:rsid w:val="001937E9"/>
    <w:rsid w:val="00193871"/>
    <w:rsid w:val="0019419E"/>
    <w:rsid w:val="00194598"/>
    <w:rsid w:val="00194DBD"/>
    <w:rsid w:val="00195835"/>
    <w:rsid w:val="00195F24"/>
    <w:rsid w:val="00196487"/>
    <w:rsid w:val="0019755C"/>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3D1"/>
    <w:rsid w:val="00204B03"/>
    <w:rsid w:val="00204E53"/>
    <w:rsid w:val="00205689"/>
    <w:rsid w:val="0020701A"/>
    <w:rsid w:val="00207999"/>
    <w:rsid w:val="00207CF7"/>
    <w:rsid w:val="002100B3"/>
    <w:rsid w:val="002101F2"/>
    <w:rsid w:val="002106E6"/>
    <w:rsid w:val="00210F0C"/>
    <w:rsid w:val="00211425"/>
    <w:rsid w:val="002115A9"/>
    <w:rsid w:val="0021342B"/>
    <w:rsid w:val="002137E6"/>
    <w:rsid w:val="00213EB8"/>
    <w:rsid w:val="00214275"/>
    <w:rsid w:val="00214772"/>
    <w:rsid w:val="00217710"/>
    <w:rsid w:val="00220491"/>
    <w:rsid w:val="00220AB7"/>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879"/>
    <w:rsid w:val="0023571C"/>
    <w:rsid w:val="00236B75"/>
    <w:rsid w:val="0024027D"/>
    <w:rsid w:val="00240289"/>
    <w:rsid w:val="0024041A"/>
    <w:rsid w:val="0024186B"/>
    <w:rsid w:val="0024205E"/>
    <w:rsid w:val="00244642"/>
    <w:rsid w:val="00244B38"/>
    <w:rsid w:val="002458FD"/>
    <w:rsid w:val="00245DB1"/>
    <w:rsid w:val="00246F46"/>
    <w:rsid w:val="0024754F"/>
    <w:rsid w:val="00247FE9"/>
    <w:rsid w:val="00251450"/>
    <w:rsid w:val="0025145E"/>
    <w:rsid w:val="00251E84"/>
    <w:rsid w:val="00252BCD"/>
    <w:rsid w:val="00252C9C"/>
    <w:rsid w:val="00253CA8"/>
    <w:rsid w:val="002542AE"/>
    <w:rsid w:val="00254A36"/>
    <w:rsid w:val="00254AA2"/>
    <w:rsid w:val="002559B9"/>
    <w:rsid w:val="00255BEC"/>
    <w:rsid w:val="00257773"/>
    <w:rsid w:val="00260569"/>
    <w:rsid w:val="00260D56"/>
    <w:rsid w:val="00260E64"/>
    <w:rsid w:val="00261272"/>
    <w:rsid w:val="0026158D"/>
    <w:rsid w:val="00263035"/>
    <w:rsid w:val="00263094"/>
    <w:rsid w:val="00263D72"/>
    <w:rsid w:val="00263E28"/>
    <w:rsid w:val="0026426F"/>
    <w:rsid w:val="00264B90"/>
    <w:rsid w:val="0026557B"/>
    <w:rsid w:val="00265D18"/>
    <w:rsid w:val="002663CB"/>
    <w:rsid w:val="002665A4"/>
    <w:rsid w:val="0027052A"/>
    <w:rsid w:val="00270AF6"/>
    <w:rsid w:val="00270D59"/>
    <w:rsid w:val="00271DF6"/>
    <w:rsid w:val="0027208C"/>
    <w:rsid w:val="002737E0"/>
    <w:rsid w:val="002738E8"/>
    <w:rsid w:val="00273A88"/>
    <w:rsid w:val="00273B4F"/>
    <w:rsid w:val="00274353"/>
    <w:rsid w:val="0027462C"/>
    <w:rsid w:val="0027499F"/>
    <w:rsid w:val="00274BDF"/>
    <w:rsid w:val="00274F0E"/>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BD5"/>
    <w:rsid w:val="00294CEC"/>
    <w:rsid w:val="00294FFF"/>
    <w:rsid w:val="0029515A"/>
    <w:rsid w:val="002962D2"/>
    <w:rsid w:val="00296466"/>
    <w:rsid w:val="00296A9F"/>
    <w:rsid w:val="00296F9E"/>
    <w:rsid w:val="00297099"/>
    <w:rsid w:val="00297B2D"/>
    <w:rsid w:val="002A058F"/>
    <w:rsid w:val="002A10B2"/>
    <w:rsid w:val="002A1FAC"/>
    <w:rsid w:val="002A21E9"/>
    <w:rsid w:val="002A26AE"/>
    <w:rsid w:val="002A2C2E"/>
    <w:rsid w:val="002A3785"/>
    <w:rsid w:val="002A4619"/>
    <w:rsid w:val="002A464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601F"/>
    <w:rsid w:val="002E0768"/>
    <w:rsid w:val="002E0877"/>
    <w:rsid w:val="002E0966"/>
    <w:rsid w:val="002E0E2D"/>
    <w:rsid w:val="002E11D1"/>
    <w:rsid w:val="002E3165"/>
    <w:rsid w:val="002E4305"/>
    <w:rsid w:val="002E530A"/>
    <w:rsid w:val="002E531D"/>
    <w:rsid w:val="002E67D3"/>
    <w:rsid w:val="002E706F"/>
    <w:rsid w:val="002E7EE1"/>
    <w:rsid w:val="002F1AB3"/>
    <w:rsid w:val="002F2B23"/>
    <w:rsid w:val="002F2C5F"/>
    <w:rsid w:val="002F2CE0"/>
    <w:rsid w:val="002F35FE"/>
    <w:rsid w:val="002F4AE5"/>
    <w:rsid w:val="002F6164"/>
    <w:rsid w:val="002F6FA0"/>
    <w:rsid w:val="002F6FD9"/>
    <w:rsid w:val="002F7A7E"/>
    <w:rsid w:val="00300CA5"/>
    <w:rsid w:val="00301193"/>
    <w:rsid w:val="0030129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5EB"/>
    <w:rsid w:val="00325546"/>
    <w:rsid w:val="003257F0"/>
    <w:rsid w:val="003259C5"/>
    <w:rsid w:val="00325CC0"/>
    <w:rsid w:val="00326507"/>
    <w:rsid w:val="003265C2"/>
    <w:rsid w:val="00327436"/>
    <w:rsid w:val="003275D4"/>
    <w:rsid w:val="003314BB"/>
    <w:rsid w:val="00333314"/>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76C"/>
    <w:rsid w:val="00345909"/>
    <w:rsid w:val="003468B8"/>
    <w:rsid w:val="00347499"/>
    <w:rsid w:val="0034777A"/>
    <w:rsid w:val="00350018"/>
    <w:rsid w:val="003500D1"/>
    <w:rsid w:val="00350C85"/>
    <w:rsid w:val="00352DB8"/>
    <w:rsid w:val="0035352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1BB"/>
    <w:rsid w:val="0037177E"/>
    <w:rsid w:val="003717D2"/>
    <w:rsid w:val="00372C2B"/>
    <w:rsid w:val="00372C67"/>
    <w:rsid w:val="00372F1F"/>
    <w:rsid w:val="00372FAD"/>
    <w:rsid w:val="0037329F"/>
    <w:rsid w:val="003738F3"/>
    <w:rsid w:val="00373EC9"/>
    <w:rsid w:val="00374B3B"/>
    <w:rsid w:val="003755FD"/>
    <w:rsid w:val="00375D38"/>
    <w:rsid w:val="00375FD2"/>
    <w:rsid w:val="003760B7"/>
    <w:rsid w:val="00376C24"/>
    <w:rsid w:val="00376D5B"/>
    <w:rsid w:val="00380721"/>
    <w:rsid w:val="003812AE"/>
    <w:rsid w:val="00381658"/>
    <w:rsid w:val="0038317B"/>
    <w:rsid w:val="0038400D"/>
    <w:rsid w:val="0038438D"/>
    <w:rsid w:val="003850A0"/>
    <w:rsid w:val="0038517B"/>
    <w:rsid w:val="0038579B"/>
    <w:rsid w:val="003862E0"/>
    <w:rsid w:val="00386369"/>
    <w:rsid w:val="00386B17"/>
    <w:rsid w:val="00386E4B"/>
    <w:rsid w:val="003871DA"/>
    <w:rsid w:val="00387F66"/>
    <w:rsid w:val="003916D7"/>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9C0"/>
    <w:rsid w:val="003B7C88"/>
    <w:rsid w:val="003B7D9D"/>
    <w:rsid w:val="003C11FC"/>
    <w:rsid w:val="003C1322"/>
    <w:rsid w:val="003C14BE"/>
    <w:rsid w:val="003C255A"/>
    <w:rsid w:val="003C29C6"/>
    <w:rsid w:val="003C2B7E"/>
    <w:rsid w:val="003C2BAE"/>
    <w:rsid w:val="003C2BDB"/>
    <w:rsid w:val="003C2BDC"/>
    <w:rsid w:val="003C3660"/>
    <w:rsid w:val="003C3E7A"/>
    <w:rsid w:val="003C4576"/>
    <w:rsid w:val="003C4EA3"/>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0BED"/>
    <w:rsid w:val="003E1421"/>
    <w:rsid w:val="003E1BE2"/>
    <w:rsid w:val="003E246C"/>
    <w:rsid w:val="003E2931"/>
    <w:rsid w:val="003E2995"/>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2A2"/>
    <w:rsid w:val="003F6CF8"/>
    <w:rsid w:val="003F7B41"/>
    <w:rsid w:val="0040112D"/>
    <w:rsid w:val="00401BA5"/>
    <w:rsid w:val="004021AA"/>
    <w:rsid w:val="0040254A"/>
    <w:rsid w:val="00402739"/>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59E"/>
    <w:rsid w:val="00416F1E"/>
    <w:rsid w:val="00417553"/>
    <w:rsid w:val="004175B6"/>
    <w:rsid w:val="00417B96"/>
    <w:rsid w:val="0042084B"/>
    <w:rsid w:val="004242D7"/>
    <w:rsid w:val="00425C13"/>
    <w:rsid w:val="004261B6"/>
    <w:rsid w:val="0042693C"/>
    <w:rsid w:val="00427EAA"/>
    <w:rsid w:val="004300D9"/>
    <w:rsid w:val="004306D6"/>
    <w:rsid w:val="00431998"/>
    <w:rsid w:val="004320F2"/>
    <w:rsid w:val="00433F39"/>
    <w:rsid w:val="00434D1C"/>
    <w:rsid w:val="0043558D"/>
    <w:rsid w:val="004361D6"/>
    <w:rsid w:val="0043641B"/>
    <w:rsid w:val="00436DF8"/>
    <w:rsid w:val="00437CDB"/>
    <w:rsid w:val="00440390"/>
    <w:rsid w:val="0044057A"/>
    <w:rsid w:val="00441C20"/>
    <w:rsid w:val="00441CC1"/>
    <w:rsid w:val="00441D04"/>
    <w:rsid w:val="00443208"/>
    <w:rsid w:val="004434E9"/>
    <w:rsid w:val="00443B7A"/>
    <w:rsid w:val="00444069"/>
    <w:rsid w:val="004454D8"/>
    <w:rsid w:val="0044556F"/>
    <w:rsid w:val="0044660E"/>
    <w:rsid w:val="004469F2"/>
    <w:rsid w:val="00447808"/>
    <w:rsid w:val="00447FFD"/>
    <w:rsid w:val="004504F0"/>
    <w:rsid w:val="004517E5"/>
    <w:rsid w:val="00452896"/>
    <w:rsid w:val="00454D73"/>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2F0"/>
    <w:rsid w:val="0048447D"/>
    <w:rsid w:val="00484FED"/>
    <w:rsid w:val="004859E2"/>
    <w:rsid w:val="004863E1"/>
    <w:rsid w:val="00486B55"/>
    <w:rsid w:val="004874EC"/>
    <w:rsid w:val="0049223B"/>
    <w:rsid w:val="004929E4"/>
    <w:rsid w:val="00493608"/>
    <w:rsid w:val="00493AF9"/>
    <w:rsid w:val="00495F83"/>
    <w:rsid w:val="00496685"/>
    <w:rsid w:val="00496E18"/>
    <w:rsid w:val="004974D8"/>
    <w:rsid w:val="004A0765"/>
    <w:rsid w:val="004A1734"/>
    <w:rsid w:val="004A1C5D"/>
    <w:rsid w:val="004A1CC7"/>
    <w:rsid w:val="004A2D8F"/>
    <w:rsid w:val="004A3051"/>
    <w:rsid w:val="004A3C10"/>
    <w:rsid w:val="004A712A"/>
    <w:rsid w:val="004A7722"/>
    <w:rsid w:val="004B2068"/>
    <w:rsid w:val="004B2363"/>
    <w:rsid w:val="004B28E1"/>
    <w:rsid w:val="004B2F56"/>
    <w:rsid w:val="004B35EC"/>
    <w:rsid w:val="004B383E"/>
    <w:rsid w:val="004B38E4"/>
    <w:rsid w:val="004B4580"/>
    <w:rsid w:val="004B5316"/>
    <w:rsid w:val="004B5522"/>
    <w:rsid w:val="004B59C8"/>
    <w:rsid w:val="004B61C2"/>
    <w:rsid w:val="004B6D52"/>
    <w:rsid w:val="004B7A85"/>
    <w:rsid w:val="004B7B69"/>
    <w:rsid w:val="004B7C9F"/>
    <w:rsid w:val="004C090C"/>
    <w:rsid w:val="004C17D2"/>
    <w:rsid w:val="004C1D9B"/>
    <w:rsid w:val="004C217A"/>
    <w:rsid w:val="004C35CD"/>
    <w:rsid w:val="004C3803"/>
    <w:rsid w:val="004C5CF3"/>
    <w:rsid w:val="004C72F4"/>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DF1"/>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6F7F"/>
    <w:rsid w:val="00557E3D"/>
    <w:rsid w:val="00560503"/>
    <w:rsid w:val="0056096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54F7"/>
    <w:rsid w:val="00575C75"/>
    <w:rsid w:val="00575E89"/>
    <w:rsid w:val="0057666E"/>
    <w:rsid w:val="00576DE5"/>
    <w:rsid w:val="00577582"/>
    <w:rsid w:val="00581057"/>
    <w:rsid w:val="005812BE"/>
    <w:rsid w:val="00581DC3"/>
    <w:rsid w:val="0058298C"/>
    <w:rsid w:val="00582FEB"/>
    <w:rsid w:val="00583092"/>
    <w:rsid w:val="00583117"/>
    <w:rsid w:val="00584A70"/>
    <w:rsid w:val="00584D0D"/>
    <w:rsid w:val="005856C5"/>
    <w:rsid w:val="00585DD4"/>
    <w:rsid w:val="00585E16"/>
    <w:rsid w:val="0058639D"/>
    <w:rsid w:val="0058649C"/>
    <w:rsid w:val="00586CD2"/>
    <w:rsid w:val="00587072"/>
    <w:rsid w:val="005900F2"/>
    <w:rsid w:val="005918A4"/>
    <w:rsid w:val="00592A50"/>
    <w:rsid w:val="00593045"/>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2CF"/>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C12"/>
    <w:rsid w:val="005C6159"/>
    <w:rsid w:val="005D00A5"/>
    <w:rsid w:val="005D00D6"/>
    <w:rsid w:val="005D07B2"/>
    <w:rsid w:val="005D0D93"/>
    <w:rsid w:val="005D1A14"/>
    <w:rsid w:val="005D26DF"/>
    <w:rsid w:val="005D2EDB"/>
    <w:rsid w:val="005D3674"/>
    <w:rsid w:val="005D4D30"/>
    <w:rsid w:val="005D4D37"/>
    <w:rsid w:val="005D4E57"/>
    <w:rsid w:val="005D5D7D"/>
    <w:rsid w:val="005D6138"/>
    <w:rsid w:val="005D71EF"/>
    <w:rsid w:val="005D7469"/>
    <w:rsid w:val="005D7556"/>
    <w:rsid w:val="005E0E50"/>
    <w:rsid w:val="005E1F72"/>
    <w:rsid w:val="005E24FD"/>
    <w:rsid w:val="005E2581"/>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52B"/>
    <w:rsid w:val="0060667F"/>
    <w:rsid w:val="00606B84"/>
    <w:rsid w:val="0060715C"/>
    <w:rsid w:val="00611587"/>
    <w:rsid w:val="006124A7"/>
    <w:rsid w:val="00612BDF"/>
    <w:rsid w:val="00614934"/>
    <w:rsid w:val="00614AC6"/>
    <w:rsid w:val="00614F2E"/>
    <w:rsid w:val="00615570"/>
    <w:rsid w:val="006158AD"/>
    <w:rsid w:val="00616808"/>
    <w:rsid w:val="006175DC"/>
    <w:rsid w:val="00617A6E"/>
    <w:rsid w:val="00620934"/>
    <w:rsid w:val="00620AB7"/>
    <w:rsid w:val="00621350"/>
    <w:rsid w:val="00621D3B"/>
    <w:rsid w:val="00621DFC"/>
    <w:rsid w:val="00621FDC"/>
    <w:rsid w:val="006221DA"/>
    <w:rsid w:val="00622919"/>
    <w:rsid w:val="006237BD"/>
    <w:rsid w:val="00623998"/>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1AD5"/>
    <w:rsid w:val="00642EFE"/>
    <w:rsid w:val="00644CE2"/>
    <w:rsid w:val="00646020"/>
    <w:rsid w:val="006460EB"/>
    <w:rsid w:val="0064799A"/>
    <w:rsid w:val="00647B5C"/>
    <w:rsid w:val="00650073"/>
    <w:rsid w:val="00650458"/>
    <w:rsid w:val="006505D2"/>
    <w:rsid w:val="0065098E"/>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4797"/>
    <w:rsid w:val="0067579A"/>
    <w:rsid w:val="00676178"/>
    <w:rsid w:val="00677658"/>
    <w:rsid w:val="00677C72"/>
    <w:rsid w:val="00677F11"/>
    <w:rsid w:val="006818C6"/>
    <w:rsid w:val="006843ED"/>
    <w:rsid w:val="00685962"/>
    <w:rsid w:val="00685A30"/>
    <w:rsid w:val="00685C48"/>
    <w:rsid w:val="00686AE3"/>
    <w:rsid w:val="006871E0"/>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293"/>
    <w:rsid w:val="006C12EC"/>
    <w:rsid w:val="006C135E"/>
    <w:rsid w:val="006C1D25"/>
    <w:rsid w:val="006C1E23"/>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210A"/>
    <w:rsid w:val="006D3D3F"/>
    <w:rsid w:val="006D4E1D"/>
    <w:rsid w:val="006D5516"/>
    <w:rsid w:val="006D5E0B"/>
    <w:rsid w:val="006D6150"/>
    <w:rsid w:val="006E06F0"/>
    <w:rsid w:val="006E0F22"/>
    <w:rsid w:val="006E2003"/>
    <w:rsid w:val="006E2B43"/>
    <w:rsid w:val="006E35A0"/>
    <w:rsid w:val="006E35C3"/>
    <w:rsid w:val="006E4901"/>
    <w:rsid w:val="006E49D7"/>
    <w:rsid w:val="006E558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8F5"/>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20DA"/>
    <w:rsid w:val="0073255D"/>
    <w:rsid w:val="00735365"/>
    <w:rsid w:val="00736A43"/>
    <w:rsid w:val="00737986"/>
    <w:rsid w:val="00737B2F"/>
    <w:rsid w:val="00737D93"/>
    <w:rsid w:val="00737F14"/>
    <w:rsid w:val="00740919"/>
    <w:rsid w:val="0074145B"/>
    <w:rsid w:val="007431AB"/>
    <w:rsid w:val="0074334C"/>
    <w:rsid w:val="00744742"/>
    <w:rsid w:val="00744D01"/>
    <w:rsid w:val="00745561"/>
    <w:rsid w:val="007477CE"/>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819"/>
    <w:rsid w:val="007579D0"/>
    <w:rsid w:val="00757A3F"/>
    <w:rsid w:val="00757D6C"/>
    <w:rsid w:val="007602A3"/>
    <w:rsid w:val="00760462"/>
    <w:rsid w:val="007607B8"/>
    <w:rsid w:val="00760CCC"/>
    <w:rsid w:val="00760E9B"/>
    <w:rsid w:val="0076368E"/>
    <w:rsid w:val="0076384C"/>
    <w:rsid w:val="00763EF7"/>
    <w:rsid w:val="00764AAD"/>
    <w:rsid w:val="00764D1B"/>
    <w:rsid w:val="00766E10"/>
    <w:rsid w:val="00767670"/>
    <w:rsid w:val="007676F5"/>
    <w:rsid w:val="0076785A"/>
    <w:rsid w:val="00767AD3"/>
    <w:rsid w:val="00767B04"/>
    <w:rsid w:val="007706D9"/>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9E7"/>
    <w:rsid w:val="00784B86"/>
    <w:rsid w:val="00784CB7"/>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18F"/>
    <w:rsid w:val="007A5810"/>
    <w:rsid w:val="007A5D9F"/>
    <w:rsid w:val="007A5E2D"/>
    <w:rsid w:val="007A6B6E"/>
    <w:rsid w:val="007A7DEB"/>
    <w:rsid w:val="007B188A"/>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EDC"/>
    <w:rsid w:val="007C5F44"/>
    <w:rsid w:val="007C5F55"/>
    <w:rsid w:val="007C6F4D"/>
    <w:rsid w:val="007D0927"/>
    <w:rsid w:val="007D0C96"/>
    <w:rsid w:val="007D1213"/>
    <w:rsid w:val="007D12B1"/>
    <w:rsid w:val="007D13EE"/>
    <w:rsid w:val="007D2B56"/>
    <w:rsid w:val="007D3E45"/>
    <w:rsid w:val="007D4017"/>
    <w:rsid w:val="007D4D6A"/>
    <w:rsid w:val="007D530F"/>
    <w:rsid w:val="007D716A"/>
    <w:rsid w:val="007D7707"/>
    <w:rsid w:val="007E0DD7"/>
    <w:rsid w:val="007E0E5F"/>
    <w:rsid w:val="007E0EA0"/>
    <w:rsid w:val="007E0EB8"/>
    <w:rsid w:val="007E15A7"/>
    <w:rsid w:val="007E1A25"/>
    <w:rsid w:val="007E1A5C"/>
    <w:rsid w:val="007E238F"/>
    <w:rsid w:val="007E39F5"/>
    <w:rsid w:val="007E3AEE"/>
    <w:rsid w:val="007E46FE"/>
    <w:rsid w:val="007E6804"/>
    <w:rsid w:val="007E6E01"/>
    <w:rsid w:val="007F12DE"/>
    <w:rsid w:val="007F1314"/>
    <w:rsid w:val="007F1F51"/>
    <w:rsid w:val="007F281F"/>
    <w:rsid w:val="007F3495"/>
    <w:rsid w:val="007F503F"/>
    <w:rsid w:val="007F5A5F"/>
    <w:rsid w:val="007F6033"/>
    <w:rsid w:val="007F6722"/>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59AE"/>
    <w:rsid w:val="00816505"/>
    <w:rsid w:val="00820257"/>
    <w:rsid w:val="0082102B"/>
    <w:rsid w:val="00821921"/>
    <w:rsid w:val="00822119"/>
    <w:rsid w:val="008223F5"/>
    <w:rsid w:val="008225FF"/>
    <w:rsid w:val="00822942"/>
    <w:rsid w:val="008229D3"/>
    <w:rsid w:val="00823A8B"/>
    <w:rsid w:val="00824F68"/>
    <w:rsid w:val="008258A1"/>
    <w:rsid w:val="00826193"/>
    <w:rsid w:val="008264EB"/>
    <w:rsid w:val="00830036"/>
    <w:rsid w:val="00830769"/>
    <w:rsid w:val="00830A8A"/>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412"/>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27B1"/>
    <w:rsid w:val="0088384C"/>
    <w:rsid w:val="00884204"/>
    <w:rsid w:val="00884822"/>
    <w:rsid w:val="00886035"/>
    <w:rsid w:val="00886587"/>
    <w:rsid w:val="00886AA6"/>
    <w:rsid w:val="00886E87"/>
    <w:rsid w:val="00886EFE"/>
    <w:rsid w:val="008870AF"/>
    <w:rsid w:val="00887807"/>
    <w:rsid w:val="008916DE"/>
    <w:rsid w:val="008920F8"/>
    <w:rsid w:val="0089384E"/>
    <w:rsid w:val="00893E05"/>
    <w:rsid w:val="008957DB"/>
    <w:rsid w:val="00896212"/>
    <w:rsid w:val="0089622B"/>
    <w:rsid w:val="00896A13"/>
    <w:rsid w:val="008A0698"/>
    <w:rsid w:val="008A0AF2"/>
    <w:rsid w:val="008A120F"/>
    <w:rsid w:val="008A1E8D"/>
    <w:rsid w:val="008A24FA"/>
    <w:rsid w:val="008A2724"/>
    <w:rsid w:val="008A2FF1"/>
    <w:rsid w:val="008A345D"/>
    <w:rsid w:val="008A3652"/>
    <w:rsid w:val="008A3C43"/>
    <w:rsid w:val="008A403C"/>
    <w:rsid w:val="008A4DA3"/>
    <w:rsid w:val="008A56AD"/>
    <w:rsid w:val="008A5CEA"/>
    <w:rsid w:val="008A73D0"/>
    <w:rsid w:val="008A7905"/>
    <w:rsid w:val="008B12AF"/>
    <w:rsid w:val="008B1605"/>
    <w:rsid w:val="008B1B4F"/>
    <w:rsid w:val="008B251A"/>
    <w:rsid w:val="008B4D34"/>
    <w:rsid w:val="008B4DB1"/>
    <w:rsid w:val="008B4FDA"/>
    <w:rsid w:val="008B555A"/>
    <w:rsid w:val="008B73CD"/>
    <w:rsid w:val="008C0804"/>
    <w:rsid w:val="008C0E12"/>
    <w:rsid w:val="008C17DA"/>
    <w:rsid w:val="008C1D72"/>
    <w:rsid w:val="008C2E27"/>
    <w:rsid w:val="008C343E"/>
    <w:rsid w:val="008C353D"/>
    <w:rsid w:val="008C417C"/>
    <w:rsid w:val="008C5D47"/>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0A7"/>
    <w:rsid w:val="008E1FEB"/>
    <w:rsid w:val="008E24DC"/>
    <w:rsid w:val="008E3548"/>
    <w:rsid w:val="008E38E6"/>
    <w:rsid w:val="008E397F"/>
    <w:rsid w:val="008E3B1B"/>
    <w:rsid w:val="008E4010"/>
    <w:rsid w:val="008E43BF"/>
    <w:rsid w:val="008E4477"/>
    <w:rsid w:val="008E5B7C"/>
    <w:rsid w:val="008E5C09"/>
    <w:rsid w:val="008E60B3"/>
    <w:rsid w:val="008E6F39"/>
    <w:rsid w:val="008F0FA2"/>
    <w:rsid w:val="008F13BF"/>
    <w:rsid w:val="008F1751"/>
    <w:rsid w:val="008F2365"/>
    <w:rsid w:val="008F2B76"/>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4E6A"/>
    <w:rsid w:val="00915104"/>
    <w:rsid w:val="00915337"/>
    <w:rsid w:val="009160C2"/>
    <w:rsid w:val="009165A7"/>
    <w:rsid w:val="00916A53"/>
    <w:rsid w:val="00917234"/>
    <w:rsid w:val="0091775C"/>
    <w:rsid w:val="00917DE2"/>
    <w:rsid w:val="00917FAA"/>
    <w:rsid w:val="00920009"/>
    <w:rsid w:val="00921032"/>
    <w:rsid w:val="00922306"/>
    <w:rsid w:val="009229DF"/>
    <w:rsid w:val="00926875"/>
    <w:rsid w:val="00930FD6"/>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176C"/>
    <w:rsid w:val="0095199F"/>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31"/>
    <w:rsid w:val="009813C4"/>
    <w:rsid w:val="00981540"/>
    <w:rsid w:val="00981A98"/>
    <w:rsid w:val="0098244A"/>
    <w:rsid w:val="00983AF5"/>
    <w:rsid w:val="00984456"/>
    <w:rsid w:val="00984BDB"/>
    <w:rsid w:val="00985291"/>
    <w:rsid w:val="00987E76"/>
    <w:rsid w:val="00990375"/>
    <w:rsid w:val="00990561"/>
    <w:rsid w:val="00990C42"/>
    <w:rsid w:val="009911F4"/>
    <w:rsid w:val="00992EFE"/>
    <w:rsid w:val="00993191"/>
    <w:rsid w:val="00993B84"/>
    <w:rsid w:val="00994643"/>
    <w:rsid w:val="00994A77"/>
    <w:rsid w:val="00995045"/>
    <w:rsid w:val="00996C19"/>
    <w:rsid w:val="00997050"/>
    <w:rsid w:val="00997686"/>
    <w:rsid w:val="009A05AC"/>
    <w:rsid w:val="009A171D"/>
    <w:rsid w:val="009A1B95"/>
    <w:rsid w:val="009A2FDE"/>
    <w:rsid w:val="009A30B4"/>
    <w:rsid w:val="009A30B5"/>
    <w:rsid w:val="009A5190"/>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B7E93"/>
    <w:rsid w:val="009C1A9B"/>
    <w:rsid w:val="009C1D0F"/>
    <w:rsid w:val="009C370D"/>
    <w:rsid w:val="009C3A21"/>
    <w:rsid w:val="009C3B73"/>
    <w:rsid w:val="009C3EC5"/>
    <w:rsid w:val="009C6103"/>
    <w:rsid w:val="009C7DD3"/>
    <w:rsid w:val="009D03A4"/>
    <w:rsid w:val="009D0FBA"/>
    <w:rsid w:val="009D158E"/>
    <w:rsid w:val="009D2415"/>
    <w:rsid w:val="009D2800"/>
    <w:rsid w:val="009D2982"/>
    <w:rsid w:val="009D2B7D"/>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233F"/>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4ED9"/>
    <w:rsid w:val="00A150A9"/>
    <w:rsid w:val="00A1623D"/>
    <w:rsid w:val="00A20B69"/>
    <w:rsid w:val="00A20F71"/>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45E"/>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6703"/>
    <w:rsid w:val="00A6756D"/>
    <w:rsid w:val="00A67EAC"/>
    <w:rsid w:val="00A70355"/>
    <w:rsid w:val="00A70F70"/>
    <w:rsid w:val="00A7178B"/>
    <w:rsid w:val="00A71BBC"/>
    <w:rsid w:val="00A731B5"/>
    <w:rsid w:val="00A73661"/>
    <w:rsid w:val="00A738F6"/>
    <w:rsid w:val="00A747D4"/>
    <w:rsid w:val="00A74B2F"/>
    <w:rsid w:val="00A74D0E"/>
    <w:rsid w:val="00A76200"/>
    <w:rsid w:val="00A76C15"/>
    <w:rsid w:val="00A779D8"/>
    <w:rsid w:val="00A77A26"/>
    <w:rsid w:val="00A8134C"/>
    <w:rsid w:val="00A81620"/>
    <w:rsid w:val="00A81DD5"/>
    <w:rsid w:val="00A82DFB"/>
    <w:rsid w:val="00A8328A"/>
    <w:rsid w:val="00A84545"/>
    <w:rsid w:val="00A84E3F"/>
    <w:rsid w:val="00A85E5D"/>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36E3"/>
    <w:rsid w:val="00AA5305"/>
    <w:rsid w:val="00AA632C"/>
    <w:rsid w:val="00AA697C"/>
    <w:rsid w:val="00AA6F53"/>
    <w:rsid w:val="00AA75FA"/>
    <w:rsid w:val="00AA7805"/>
    <w:rsid w:val="00AB00B1"/>
    <w:rsid w:val="00AB0304"/>
    <w:rsid w:val="00AB0F77"/>
    <w:rsid w:val="00AB14F4"/>
    <w:rsid w:val="00AB16AE"/>
    <w:rsid w:val="00AB188A"/>
    <w:rsid w:val="00AB1DD6"/>
    <w:rsid w:val="00AB227A"/>
    <w:rsid w:val="00AB24B0"/>
    <w:rsid w:val="00AB2618"/>
    <w:rsid w:val="00AB2648"/>
    <w:rsid w:val="00AB3FFE"/>
    <w:rsid w:val="00AB5AF2"/>
    <w:rsid w:val="00AB5D5B"/>
    <w:rsid w:val="00AB5E50"/>
    <w:rsid w:val="00AB64C0"/>
    <w:rsid w:val="00AB77E2"/>
    <w:rsid w:val="00AB7D2E"/>
    <w:rsid w:val="00AC082E"/>
    <w:rsid w:val="00AC3F2F"/>
    <w:rsid w:val="00AC45C7"/>
    <w:rsid w:val="00AC4A7E"/>
    <w:rsid w:val="00AC4EAF"/>
    <w:rsid w:val="00AC52F3"/>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6AB"/>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829"/>
    <w:rsid w:val="00B36E56"/>
    <w:rsid w:val="00B37250"/>
    <w:rsid w:val="00B40121"/>
    <w:rsid w:val="00B40233"/>
    <w:rsid w:val="00B4045F"/>
    <w:rsid w:val="00B413A8"/>
    <w:rsid w:val="00B4220F"/>
    <w:rsid w:val="00B425F0"/>
    <w:rsid w:val="00B4364F"/>
    <w:rsid w:val="00B43C2B"/>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C8E"/>
    <w:rsid w:val="00B56F5B"/>
    <w:rsid w:val="00B570A1"/>
    <w:rsid w:val="00B5713B"/>
    <w:rsid w:val="00B57524"/>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433"/>
    <w:rsid w:val="00B81934"/>
    <w:rsid w:val="00B81AD3"/>
    <w:rsid w:val="00B824A3"/>
    <w:rsid w:val="00B834EF"/>
    <w:rsid w:val="00B83C84"/>
    <w:rsid w:val="00B84F37"/>
    <w:rsid w:val="00B853BF"/>
    <w:rsid w:val="00B8636F"/>
    <w:rsid w:val="00B86BCB"/>
    <w:rsid w:val="00B9100A"/>
    <w:rsid w:val="00B91DA3"/>
    <w:rsid w:val="00B925B0"/>
    <w:rsid w:val="00B93472"/>
    <w:rsid w:val="00B941D0"/>
    <w:rsid w:val="00B9548E"/>
    <w:rsid w:val="00B95FE0"/>
    <w:rsid w:val="00B96B73"/>
    <w:rsid w:val="00B97237"/>
    <w:rsid w:val="00B975FA"/>
    <w:rsid w:val="00B9796D"/>
    <w:rsid w:val="00B97B68"/>
    <w:rsid w:val="00B97D91"/>
    <w:rsid w:val="00BA0320"/>
    <w:rsid w:val="00BA3554"/>
    <w:rsid w:val="00BA3B3E"/>
    <w:rsid w:val="00BA3B5F"/>
    <w:rsid w:val="00BA6100"/>
    <w:rsid w:val="00BA632C"/>
    <w:rsid w:val="00BB1A5D"/>
    <w:rsid w:val="00BB1C9B"/>
    <w:rsid w:val="00BB1D49"/>
    <w:rsid w:val="00BB3575"/>
    <w:rsid w:val="00BB4ADD"/>
    <w:rsid w:val="00BB500A"/>
    <w:rsid w:val="00BB52F9"/>
    <w:rsid w:val="00BB5B35"/>
    <w:rsid w:val="00BB5B81"/>
    <w:rsid w:val="00BB5F0B"/>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EB"/>
    <w:rsid w:val="00BD0D0A"/>
    <w:rsid w:val="00BD279E"/>
    <w:rsid w:val="00BD2920"/>
    <w:rsid w:val="00BD3B55"/>
    <w:rsid w:val="00BD4817"/>
    <w:rsid w:val="00BD572E"/>
    <w:rsid w:val="00BD5F94"/>
    <w:rsid w:val="00BD6BF7"/>
    <w:rsid w:val="00BD72E6"/>
    <w:rsid w:val="00BE01AE"/>
    <w:rsid w:val="00BE1CA9"/>
    <w:rsid w:val="00BE1F22"/>
    <w:rsid w:val="00BE3F61"/>
    <w:rsid w:val="00BE4206"/>
    <w:rsid w:val="00BE439E"/>
    <w:rsid w:val="00BE4408"/>
    <w:rsid w:val="00BE45B6"/>
    <w:rsid w:val="00BE54A9"/>
    <w:rsid w:val="00BE557F"/>
    <w:rsid w:val="00BE6363"/>
    <w:rsid w:val="00BE6F5D"/>
    <w:rsid w:val="00BE7276"/>
    <w:rsid w:val="00BE7FE1"/>
    <w:rsid w:val="00BF0913"/>
    <w:rsid w:val="00BF4538"/>
    <w:rsid w:val="00BF46D6"/>
    <w:rsid w:val="00BF4FFD"/>
    <w:rsid w:val="00BF5421"/>
    <w:rsid w:val="00BF74AB"/>
    <w:rsid w:val="00BF760B"/>
    <w:rsid w:val="00BF762F"/>
    <w:rsid w:val="00BF7D70"/>
    <w:rsid w:val="00C008F7"/>
    <w:rsid w:val="00C00E33"/>
    <w:rsid w:val="00C010D8"/>
    <w:rsid w:val="00C0193C"/>
    <w:rsid w:val="00C024D3"/>
    <w:rsid w:val="00C02508"/>
    <w:rsid w:val="00C029B6"/>
    <w:rsid w:val="00C03431"/>
    <w:rsid w:val="00C03728"/>
    <w:rsid w:val="00C0413D"/>
    <w:rsid w:val="00C04470"/>
    <w:rsid w:val="00C105F6"/>
    <w:rsid w:val="00C11929"/>
    <w:rsid w:val="00C122A6"/>
    <w:rsid w:val="00C124D3"/>
    <w:rsid w:val="00C132F1"/>
    <w:rsid w:val="00C13BA3"/>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4318"/>
    <w:rsid w:val="00C26B4D"/>
    <w:rsid w:val="00C26CF7"/>
    <w:rsid w:val="00C3130B"/>
    <w:rsid w:val="00C31373"/>
    <w:rsid w:val="00C324F0"/>
    <w:rsid w:val="00C34135"/>
    <w:rsid w:val="00C34414"/>
    <w:rsid w:val="00C3484C"/>
    <w:rsid w:val="00C35169"/>
    <w:rsid w:val="00C351C5"/>
    <w:rsid w:val="00C358EA"/>
    <w:rsid w:val="00C364E8"/>
    <w:rsid w:val="00C3797F"/>
    <w:rsid w:val="00C4095B"/>
    <w:rsid w:val="00C43213"/>
    <w:rsid w:val="00C4327F"/>
    <w:rsid w:val="00C43524"/>
    <w:rsid w:val="00C435DD"/>
    <w:rsid w:val="00C447B3"/>
    <w:rsid w:val="00C4487D"/>
    <w:rsid w:val="00C45620"/>
    <w:rsid w:val="00C464BA"/>
    <w:rsid w:val="00C47611"/>
    <w:rsid w:val="00C4795F"/>
    <w:rsid w:val="00C47D72"/>
    <w:rsid w:val="00C50122"/>
    <w:rsid w:val="00C50D71"/>
    <w:rsid w:val="00C5151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680"/>
    <w:rsid w:val="00C706F4"/>
    <w:rsid w:val="00C71E26"/>
    <w:rsid w:val="00C72588"/>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D"/>
    <w:rsid w:val="00C83D8F"/>
    <w:rsid w:val="00C83F86"/>
    <w:rsid w:val="00C84419"/>
    <w:rsid w:val="00C84D2D"/>
    <w:rsid w:val="00C850AC"/>
    <w:rsid w:val="00C85FFA"/>
    <w:rsid w:val="00C864DC"/>
    <w:rsid w:val="00C91DC3"/>
    <w:rsid w:val="00C91F69"/>
    <w:rsid w:val="00C92051"/>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5AF2"/>
    <w:rsid w:val="00CC73F0"/>
    <w:rsid w:val="00CC7693"/>
    <w:rsid w:val="00CD043A"/>
    <w:rsid w:val="00CD3548"/>
    <w:rsid w:val="00CD4190"/>
    <w:rsid w:val="00CD435C"/>
    <w:rsid w:val="00CD43C8"/>
    <w:rsid w:val="00CD4898"/>
    <w:rsid w:val="00CE0D95"/>
    <w:rsid w:val="00CE0DB0"/>
    <w:rsid w:val="00CE1B2C"/>
    <w:rsid w:val="00CE1D85"/>
    <w:rsid w:val="00CE2264"/>
    <w:rsid w:val="00CE3A99"/>
    <w:rsid w:val="00CE4D1D"/>
    <w:rsid w:val="00CE6D49"/>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D00401"/>
    <w:rsid w:val="00D0068C"/>
    <w:rsid w:val="00D008B5"/>
    <w:rsid w:val="00D00A61"/>
    <w:rsid w:val="00D00BED"/>
    <w:rsid w:val="00D01B3C"/>
    <w:rsid w:val="00D0210C"/>
    <w:rsid w:val="00D02861"/>
    <w:rsid w:val="00D03331"/>
    <w:rsid w:val="00D03E7C"/>
    <w:rsid w:val="00D03F0D"/>
    <w:rsid w:val="00D048EE"/>
    <w:rsid w:val="00D04B17"/>
    <w:rsid w:val="00D05A4D"/>
    <w:rsid w:val="00D05F06"/>
    <w:rsid w:val="00D104E6"/>
    <w:rsid w:val="00D10B0C"/>
    <w:rsid w:val="00D11611"/>
    <w:rsid w:val="00D132BC"/>
    <w:rsid w:val="00D14B02"/>
    <w:rsid w:val="00D150B0"/>
    <w:rsid w:val="00D15272"/>
    <w:rsid w:val="00D152D6"/>
    <w:rsid w:val="00D15ED6"/>
    <w:rsid w:val="00D161B8"/>
    <w:rsid w:val="00D170E7"/>
    <w:rsid w:val="00D17209"/>
    <w:rsid w:val="00D17258"/>
    <w:rsid w:val="00D20DD6"/>
    <w:rsid w:val="00D219A5"/>
    <w:rsid w:val="00D21F8D"/>
    <w:rsid w:val="00D22464"/>
    <w:rsid w:val="00D235C8"/>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4"/>
    <w:rsid w:val="00D37A8C"/>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B43"/>
    <w:rsid w:val="00D91F8B"/>
    <w:rsid w:val="00D93027"/>
    <w:rsid w:val="00D93180"/>
    <w:rsid w:val="00D94ECD"/>
    <w:rsid w:val="00D9650F"/>
    <w:rsid w:val="00D970D2"/>
    <w:rsid w:val="00D976EB"/>
    <w:rsid w:val="00DA0948"/>
    <w:rsid w:val="00DA0A4E"/>
    <w:rsid w:val="00DA0F94"/>
    <w:rsid w:val="00DA0FDD"/>
    <w:rsid w:val="00DA10C9"/>
    <w:rsid w:val="00DA1AF1"/>
    <w:rsid w:val="00DA2289"/>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829"/>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26E4"/>
    <w:rsid w:val="00DE3538"/>
    <w:rsid w:val="00DE3C28"/>
    <w:rsid w:val="00DE4085"/>
    <w:rsid w:val="00DE5B89"/>
    <w:rsid w:val="00DE65EA"/>
    <w:rsid w:val="00DE7B31"/>
    <w:rsid w:val="00DE7F8F"/>
    <w:rsid w:val="00DF11C4"/>
    <w:rsid w:val="00DF1625"/>
    <w:rsid w:val="00DF19A1"/>
    <w:rsid w:val="00DF1EF7"/>
    <w:rsid w:val="00DF5182"/>
    <w:rsid w:val="00DF56AB"/>
    <w:rsid w:val="00DF5DFB"/>
    <w:rsid w:val="00DF68A6"/>
    <w:rsid w:val="00E00BEA"/>
    <w:rsid w:val="00E01503"/>
    <w:rsid w:val="00E020C1"/>
    <w:rsid w:val="00E02F60"/>
    <w:rsid w:val="00E038A0"/>
    <w:rsid w:val="00E038DA"/>
    <w:rsid w:val="00E040F0"/>
    <w:rsid w:val="00E04589"/>
    <w:rsid w:val="00E045AE"/>
    <w:rsid w:val="00E046C2"/>
    <w:rsid w:val="00E04FA9"/>
    <w:rsid w:val="00E05F32"/>
    <w:rsid w:val="00E06E9D"/>
    <w:rsid w:val="00E070E6"/>
    <w:rsid w:val="00E079A9"/>
    <w:rsid w:val="00E10031"/>
    <w:rsid w:val="00E10BB7"/>
    <w:rsid w:val="00E12FC6"/>
    <w:rsid w:val="00E15826"/>
    <w:rsid w:val="00E15A77"/>
    <w:rsid w:val="00E161F1"/>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0EE1"/>
    <w:rsid w:val="00E31A0F"/>
    <w:rsid w:val="00E325AE"/>
    <w:rsid w:val="00E326DD"/>
    <w:rsid w:val="00E327B8"/>
    <w:rsid w:val="00E332C9"/>
    <w:rsid w:val="00E34189"/>
    <w:rsid w:val="00E34F2B"/>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0F5"/>
    <w:rsid w:val="00E5348C"/>
    <w:rsid w:val="00E54297"/>
    <w:rsid w:val="00E54B2C"/>
    <w:rsid w:val="00E5510F"/>
    <w:rsid w:val="00E6008B"/>
    <w:rsid w:val="00E6021D"/>
    <w:rsid w:val="00E6044F"/>
    <w:rsid w:val="00E60526"/>
    <w:rsid w:val="00E61E2C"/>
    <w:rsid w:val="00E6289E"/>
    <w:rsid w:val="00E6367A"/>
    <w:rsid w:val="00E63C8D"/>
    <w:rsid w:val="00E64337"/>
    <w:rsid w:val="00E656BF"/>
    <w:rsid w:val="00E65F37"/>
    <w:rsid w:val="00E66866"/>
    <w:rsid w:val="00E66A48"/>
    <w:rsid w:val="00E674AE"/>
    <w:rsid w:val="00E67BA7"/>
    <w:rsid w:val="00E700E1"/>
    <w:rsid w:val="00E71CEE"/>
    <w:rsid w:val="00E73B1B"/>
    <w:rsid w:val="00E74033"/>
    <w:rsid w:val="00E74264"/>
    <w:rsid w:val="00E749B7"/>
    <w:rsid w:val="00E74BF6"/>
    <w:rsid w:val="00E7522C"/>
    <w:rsid w:val="00E7544B"/>
    <w:rsid w:val="00E765B7"/>
    <w:rsid w:val="00E76EDE"/>
    <w:rsid w:val="00E76F31"/>
    <w:rsid w:val="00E77EEE"/>
    <w:rsid w:val="00E801FF"/>
    <w:rsid w:val="00E805B6"/>
    <w:rsid w:val="00E81D32"/>
    <w:rsid w:val="00E82E67"/>
    <w:rsid w:val="00E8382F"/>
    <w:rsid w:val="00E84171"/>
    <w:rsid w:val="00E85A49"/>
    <w:rsid w:val="00E90E72"/>
    <w:rsid w:val="00E90F91"/>
    <w:rsid w:val="00E90FD0"/>
    <w:rsid w:val="00E92272"/>
    <w:rsid w:val="00E92BAA"/>
    <w:rsid w:val="00E92D38"/>
    <w:rsid w:val="00E93241"/>
    <w:rsid w:val="00E93CA2"/>
    <w:rsid w:val="00E9479B"/>
    <w:rsid w:val="00E94D7F"/>
    <w:rsid w:val="00E95E47"/>
    <w:rsid w:val="00E968EF"/>
    <w:rsid w:val="00E969ED"/>
    <w:rsid w:val="00E96B2B"/>
    <w:rsid w:val="00E96D9C"/>
    <w:rsid w:val="00E9746B"/>
    <w:rsid w:val="00E97AB0"/>
    <w:rsid w:val="00EA059F"/>
    <w:rsid w:val="00EA06E9"/>
    <w:rsid w:val="00EA150B"/>
    <w:rsid w:val="00EA1765"/>
    <w:rsid w:val="00EA3E33"/>
    <w:rsid w:val="00EA3FD0"/>
    <w:rsid w:val="00EA40DF"/>
    <w:rsid w:val="00EA4D31"/>
    <w:rsid w:val="00EA58C8"/>
    <w:rsid w:val="00EA5BE9"/>
    <w:rsid w:val="00EA625E"/>
    <w:rsid w:val="00EA66F6"/>
    <w:rsid w:val="00EA68B2"/>
    <w:rsid w:val="00EA7474"/>
    <w:rsid w:val="00EA7727"/>
    <w:rsid w:val="00EA7FA5"/>
    <w:rsid w:val="00EB07BB"/>
    <w:rsid w:val="00EB0B3D"/>
    <w:rsid w:val="00EB25F3"/>
    <w:rsid w:val="00EB2AE8"/>
    <w:rsid w:val="00EB32BE"/>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24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5F08"/>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4D7"/>
    <w:rsid w:val="00EF6526"/>
    <w:rsid w:val="00EF6DF2"/>
    <w:rsid w:val="00EF7868"/>
    <w:rsid w:val="00F00C96"/>
    <w:rsid w:val="00F01D1E"/>
    <w:rsid w:val="00F02279"/>
    <w:rsid w:val="00F022D6"/>
    <w:rsid w:val="00F025FC"/>
    <w:rsid w:val="00F02DBC"/>
    <w:rsid w:val="00F03B10"/>
    <w:rsid w:val="00F049D8"/>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F72"/>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A11"/>
    <w:rsid w:val="00F25B39"/>
    <w:rsid w:val="00F26162"/>
    <w:rsid w:val="00F263B3"/>
    <w:rsid w:val="00F2770D"/>
    <w:rsid w:val="00F27778"/>
    <w:rsid w:val="00F32E20"/>
    <w:rsid w:val="00F339E3"/>
    <w:rsid w:val="00F36E1F"/>
    <w:rsid w:val="00F370C1"/>
    <w:rsid w:val="00F377C0"/>
    <w:rsid w:val="00F37F2C"/>
    <w:rsid w:val="00F403A5"/>
    <w:rsid w:val="00F406AC"/>
    <w:rsid w:val="00F40D4D"/>
    <w:rsid w:val="00F4140F"/>
    <w:rsid w:val="00F4395E"/>
    <w:rsid w:val="00F449C0"/>
    <w:rsid w:val="00F4506C"/>
    <w:rsid w:val="00F45B4D"/>
    <w:rsid w:val="00F45B8B"/>
    <w:rsid w:val="00F47BC1"/>
    <w:rsid w:val="00F51B3A"/>
    <w:rsid w:val="00F5285F"/>
    <w:rsid w:val="00F53525"/>
    <w:rsid w:val="00F54420"/>
    <w:rsid w:val="00F546F2"/>
    <w:rsid w:val="00F5526F"/>
    <w:rsid w:val="00F55654"/>
    <w:rsid w:val="00F556B0"/>
    <w:rsid w:val="00F562EA"/>
    <w:rsid w:val="00F5653D"/>
    <w:rsid w:val="00F56F39"/>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E95"/>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A40"/>
    <w:rsid w:val="00F914CF"/>
    <w:rsid w:val="00F9269C"/>
    <w:rsid w:val="00F930CD"/>
    <w:rsid w:val="00F932ED"/>
    <w:rsid w:val="00F9448B"/>
    <w:rsid w:val="00F954E8"/>
    <w:rsid w:val="00F96621"/>
    <w:rsid w:val="00F97D3E"/>
    <w:rsid w:val="00FA0498"/>
    <w:rsid w:val="00FA0E41"/>
    <w:rsid w:val="00FA2BFA"/>
    <w:rsid w:val="00FA2FB6"/>
    <w:rsid w:val="00FA37C3"/>
    <w:rsid w:val="00FA3DF3"/>
    <w:rsid w:val="00FA409E"/>
    <w:rsid w:val="00FA4725"/>
    <w:rsid w:val="00FA4F9D"/>
    <w:rsid w:val="00FA5AD9"/>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5E76"/>
    <w:rsid w:val="00FB72F4"/>
    <w:rsid w:val="00FB78E7"/>
    <w:rsid w:val="00FB796B"/>
    <w:rsid w:val="00FC096C"/>
    <w:rsid w:val="00FC0FDC"/>
    <w:rsid w:val="00FC22F4"/>
    <w:rsid w:val="00FC283C"/>
    <w:rsid w:val="00FC31D8"/>
    <w:rsid w:val="00FC4412"/>
    <w:rsid w:val="00FC4B16"/>
    <w:rsid w:val="00FC5FA5"/>
    <w:rsid w:val="00FC6150"/>
    <w:rsid w:val="00FC6A38"/>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A07"/>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52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52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0687825">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47153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E7DC6-5280-41FB-95CB-4B6AA3A3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65</Pages>
  <Words>20696</Words>
  <Characters>117968</Characters>
  <Application>Microsoft Office Word</Application>
  <DocSecurity>0</DocSecurity>
  <Lines>983</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138388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42</cp:revision>
  <cp:lastPrinted>2018-02-16T07:12:00Z</cp:lastPrinted>
  <dcterms:created xsi:type="dcterms:W3CDTF">2022-08-17T13:38:00Z</dcterms:created>
  <dcterms:modified xsi:type="dcterms:W3CDTF">2022-08-22T13:12:00Z</dcterms:modified>
</cp:coreProperties>
</file>